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1160B1A8" w:rsidP="11311F3E" w:rsidRDefault="1160B1A8" w14:paraId="21EDAB3C" w14:textId="5FB5205D">
      <w:pPr>
        <w:jc w:val="center"/>
      </w:pPr>
      <w:r w:rsidRPr="11311F3E">
        <w:rPr>
          <w:rFonts w:ascii="Arial" w:hAnsi="Arial" w:eastAsia="Arial" w:cs="Arial"/>
          <w:b/>
          <w:bCs/>
          <w:color w:val="192B56"/>
          <w:sz w:val="32"/>
          <w:szCs w:val="32"/>
        </w:rPr>
        <w:t>Innovation in Automotive Training</w:t>
      </w:r>
      <w:r w:rsidRPr="11311F3E">
        <w:rPr>
          <w:rFonts w:ascii="Arial" w:hAnsi="Arial" w:eastAsia="Arial" w:cs="Arial"/>
          <w:color w:val="192B56"/>
          <w:sz w:val="32"/>
          <w:szCs w:val="32"/>
        </w:rPr>
        <w:t xml:space="preserve"> </w:t>
      </w:r>
    </w:p>
    <w:p w:rsidR="1160B1A8" w:rsidP="11311F3E" w:rsidRDefault="1160B1A8" w14:paraId="29CDC9ED" w14:textId="5463FB75">
      <w:pPr>
        <w:jc w:val="center"/>
        <w:rPr>
          <w:rFonts w:ascii="Arial" w:hAnsi="Arial" w:eastAsia="Arial" w:cs="Arial"/>
          <w:color w:val="002060"/>
          <w:sz w:val="28"/>
          <w:szCs w:val="28"/>
        </w:rPr>
      </w:pPr>
      <w:r w:rsidRPr="11311F3E">
        <w:rPr>
          <w:rFonts w:ascii="Arial" w:hAnsi="Arial" w:eastAsia="Arial" w:cs="Arial"/>
          <w:b/>
          <w:bCs/>
          <w:color w:val="002060"/>
          <w:sz w:val="28"/>
          <w:szCs w:val="28"/>
        </w:rPr>
        <w:t>ADAS promotional email templates</w:t>
      </w:r>
      <w:r w:rsidRPr="11311F3E">
        <w:rPr>
          <w:rFonts w:ascii="Arial" w:hAnsi="Arial" w:eastAsia="Arial" w:cs="Arial"/>
          <w:color w:val="002060"/>
          <w:sz w:val="28"/>
          <w:szCs w:val="28"/>
        </w:rPr>
        <w:t xml:space="preserve"> </w:t>
      </w:r>
    </w:p>
    <w:p w:rsidR="1160B1A8" w:rsidP="11311F3E" w:rsidRDefault="1160B1A8" w14:paraId="160F73EC" w14:textId="47C5C71C">
      <w:pPr>
        <w:jc w:val="center"/>
      </w:pPr>
      <w:r w:rsidRPr="11311F3E">
        <w:rPr>
          <w:rFonts w:ascii="Segoe UI" w:hAnsi="Segoe UI" w:eastAsia="Segoe UI" w:cs="Segoe UI"/>
          <w:sz w:val="18"/>
          <w:szCs w:val="18"/>
        </w:rPr>
        <w:t xml:space="preserve"> </w:t>
      </w:r>
    </w:p>
    <w:p w:rsidR="6DFCEEA3" w:rsidP="11311F3E" w:rsidRDefault="6DFCEEA3" w14:paraId="4CFE0B9C" w14:textId="2FAAC016">
      <w:pPr>
        <w:rPr>
          <w:rFonts w:ascii="Arial" w:hAnsi="Arial" w:eastAsia="Arial" w:cs="Arial"/>
          <w:sz w:val="24"/>
          <w:szCs w:val="24"/>
        </w:rPr>
      </w:pPr>
      <w:r w:rsidRPr="11311F3E">
        <w:rPr>
          <w:rFonts w:ascii="Arial" w:hAnsi="Arial" w:eastAsia="Arial" w:cs="Arial"/>
          <w:b/>
          <w:bCs/>
          <w:color w:val="E21C47"/>
          <w:sz w:val="24"/>
          <w:szCs w:val="24"/>
        </w:rPr>
        <w:t>Template 1: Corporate e-blast format</w:t>
      </w:r>
    </w:p>
    <w:p w:rsidR="1160B1A8" w:rsidP="16B70FE5" w:rsidRDefault="1160B1A8" w14:paraId="105C0995" w14:textId="72984153">
      <w:pPr>
        <w:rPr>
          <w:rFonts w:ascii="Arial" w:hAnsi="Arial" w:eastAsia="Arial" w:cs="Arial"/>
          <w:b/>
          <w:bCs/>
          <w:color w:val="000000" w:themeColor="text1"/>
        </w:rPr>
      </w:pPr>
      <w:r w:rsidRPr="16B70FE5">
        <w:rPr>
          <w:rFonts w:ascii="Arial" w:hAnsi="Arial" w:eastAsia="Arial" w:cs="Arial"/>
          <w:b/>
          <w:bCs/>
          <w:color w:val="000000" w:themeColor="text1"/>
          <w:highlight w:val="yellow"/>
        </w:rPr>
        <w:t>Subject line:</w:t>
      </w:r>
      <w:r w:rsidRPr="16B70FE5">
        <w:rPr>
          <w:rFonts w:ascii="Arial" w:hAnsi="Arial" w:eastAsia="Arial" w:cs="Arial"/>
          <w:b/>
          <w:bCs/>
          <w:color w:val="000000" w:themeColor="text1"/>
        </w:rPr>
        <w:t xml:space="preserve"> Boost your ADAS skills through Innovation in Automotive </w:t>
      </w:r>
      <w:r w:rsidRPr="16B70FE5" w:rsidR="009F1FEA">
        <w:rPr>
          <w:rFonts w:ascii="Arial" w:hAnsi="Arial" w:eastAsia="Arial" w:cs="Arial"/>
          <w:b/>
          <w:bCs/>
          <w:color w:val="000000" w:themeColor="text1"/>
        </w:rPr>
        <w:t>Training</w:t>
      </w:r>
    </w:p>
    <w:p w:rsidR="1160B1A8" w:rsidRDefault="1160B1A8" w14:paraId="0A867B08" w14:textId="26B2A27E">
      <w:r w:rsidRPr="11311F3E">
        <w:rPr>
          <w:rFonts w:ascii="Arial" w:hAnsi="Arial" w:eastAsia="Arial" w:cs="Arial"/>
          <w:b/>
          <w:bCs/>
          <w:color w:val="000000" w:themeColor="text1"/>
          <w:highlight w:val="yellow"/>
        </w:rPr>
        <w:t>Body copy:</w:t>
      </w:r>
      <w:r w:rsidRPr="11311F3E">
        <w:rPr>
          <w:rFonts w:ascii="Arial" w:hAnsi="Arial" w:eastAsia="Arial" w:cs="Arial"/>
          <w:color w:val="000000" w:themeColor="text1"/>
        </w:rPr>
        <w:t xml:space="preserve"> </w:t>
      </w:r>
      <w:r w:rsidRPr="11311F3E">
        <w:rPr>
          <w:rFonts w:ascii="Segoe UI" w:hAnsi="Segoe UI" w:eastAsia="Segoe UI" w:cs="Segoe UI"/>
          <w:sz w:val="18"/>
          <w:szCs w:val="18"/>
        </w:rPr>
        <w:t xml:space="preserve"> </w:t>
      </w:r>
    </w:p>
    <w:p w:rsidR="1160B1A8" w:rsidP="11311F3E" w:rsidRDefault="1160B1A8" w14:paraId="51D0BA02" w14:textId="3CF5630A">
      <w:pPr>
        <w:rPr>
          <w:rFonts w:ascii="Arial" w:hAnsi="Arial" w:eastAsia="Arial" w:cs="Arial"/>
        </w:rPr>
      </w:pPr>
      <w:r w:rsidRPr="3827DDEE">
        <w:rPr>
          <w:rFonts w:ascii="Arial" w:hAnsi="Arial" w:eastAsia="Arial" w:cs="Arial"/>
        </w:rPr>
        <w:t>Are you currently a licensed automotive technician</w:t>
      </w:r>
      <w:r w:rsidRPr="3827DDEE" w:rsidR="00A62212">
        <w:rPr>
          <w:rFonts w:ascii="Arial" w:hAnsi="Arial" w:eastAsia="Arial" w:cs="Arial"/>
        </w:rPr>
        <w:t xml:space="preserve"> </w:t>
      </w:r>
      <w:r w:rsidRPr="3827DDEE" w:rsidR="00C36BEC">
        <w:rPr>
          <w:rFonts w:ascii="Arial" w:hAnsi="Arial" w:eastAsia="Arial" w:cs="Arial"/>
        </w:rPr>
        <w:t>or senior level</w:t>
      </w:r>
      <w:r w:rsidRPr="3827DDEE" w:rsidR="00A62212">
        <w:rPr>
          <w:rFonts w:ascii="Arial" w:hAnsi="Arial" w:eastAsia="Arial" w:cs="Arial"/>
        </w:rPr>
        <w:t xml:space="preserve"> apprentice</w:t>
      </w:r>
      <w:r w:rsidRPr="3827DDEE">
        <w:rPr>
          <w:rFonts w:ascii="Arial" w:hAnsi="Arial" w:eastAsia="Arial" w:cs="Arial"/>
        </w:rPr>
        <w:t xml:space="preserve"> looking to increase your Advanced driver assistance system (ADAS) knowledge? </w:t>
      </w:r>
      <w:r w:rsidRPr="3827DDEE" w:rsidR="00A62212">
        <w:rPr>
          <w:rFonts w:ascii="Arial" w:hAnsi="Arial" w:eastAsia="Arial" w:cs="Arial"/>
        </w:rPr>
        <w:t xml:space="preserve">The </w:t>
      </w:r>
      <w:r w:rsidRPr="3827DDEE">
        <w:rPr>
          <w:rFonts w:ascii="Arial" w:hAnsi="Arial" w:eastAsia="Arial" w:cs="Arial"/>
        </w:rPr>
        <w:t xml:space="preserve">Automotive Industries Association of Canada is providing you with </w:t>
      </w:r>
      <w:r w:rsidRPr="3827DDEE">
        <w:rPr>
          <w:rFonts w:ascii="Arial" w:hAnsi="Arial" w:eastAsia="Arial" w:cs="Arial"/>
          <w:b/>
          <w:bCs/>
        </w:rPr>
        <w:t xml:space="preserve">FREE </w:t>
      </w:r>
      <w:r w:rsidRPr="3827DDEE" w:rsidR="00A62212">
        <w:rPr>
          <w:rFonts w:ascii="Arial" w:hAnsi="Arial" w:eastAsia="Arial" w:cs="Arial"/>
          <w:b/>
          <w:bCs/>
        </w:rPr>
        <w:t xml:space="preserve">ADAS </w:t>
      </w:r>
      <w:r w:rsidRPr="3827DDEE">
        <w:rPr>
          <w:rFonts w:ascii="Arial" w:hAnsi="Arial" w:eastAsia="Arial" w:cs="Arial"/>
          <w:b/>
          <w:bCs/>
        </w:rPr>
        <w:t xml:space="preserve">training </w:t>
      </w:r>
      <w:r w:rsidRPr="3827DDEE">
        <w:rPr>
          <w:rFonts w:ascii="Arial" w:hAnsi="Arial" w:eastAsia="Arial" w:cs="Arial"/>
        </w:rPr>
        <w:t xml:space="preserve">through the Innovation in Automotive Training program.   </w:t>
      </w:r>
    </w:p>
    <w:p w:rsidR="1160B1A8" w:rsidP="11311F3E" w:rsidRDefault="1160B1A8" w14:paraId="42A8563A" w14:textId="35A31CD2">
      <w:pPr>
        <w:rPr>
          <w:rFonts w:ascii="Arial" w:hAnsi="Arial" w:eastAsia="Arial" w:cs="Arial"/>
        </w:rPr>
      </w:pPr>
      <w:r w:rsidRPr="0FC88469" w:rsidR="1160B1A8">
        <w:rPr>
          <w:rFonts w:ascii="Arial" w:hAnsi="Arial" w:eastAsia="Arial" w:cs="Arial"/>
        </w:rPr>
        <w:t xml:space="preserve">This is not your average ADAS calibration course. Throughout the </w:t>
      </w:r>
      <w:r w:rsidRPr="0FC88469" w:rsidR="003B0B44">
        <w:rPr>
          <w:rFonts w:ascii="Arial" w:hAnsi="Arial" w:eastAsia="Arial" w:cs="Arial"/>
        </w:rPr>
        <w:t>training</w:t>
      </w:r>
      <w:r w:rsidRPr="0FC88469" w:rsidR="1160B1A8">
        <w:rPr>
          <w:rFonts w:ascii="Arial" w:hAnsi="Arial" w:eastAsia="Arial" w:cs="Arial"/>
        </w:rPr>
        <w:t xml:space="preserve">, students will learn the following: </w:t>
      </w:r>
    </w:p>
    <w:p w:rsidR="1160B1A8" w:rsidP="11311F3E" w:rsidRDefault="1160B1A8" w14:paraId="142AA5C2" w14:textId="7487AA11">
      <w:pPr>
        <w:pStyle w:val="ListParagraph"/>
        <w:numPr>
          <w:ilvl w:val="0"/>
          <w:numId w:val="13"/>
        </w:numPr>
        <w:spacing w:after="0"/>
        <w:rPr>
          <w:rFonts w:ascii="Arial" w:hAnsi="Arial" w:eastAsia="Arial" w:cs="Arial"/>
        </w:rPr>
      </w:pPr>
      <w:r w:rsidRPr="11311F3E">
        <w:rPr>
          <w:rFonts w:ascii="Arial" w:hAnsi="Arial" w:eastAsia="Arial" w:cs="Arial"/>
        </w:rPr>
        <w:t>ADAS repair safety.</w:t>
      </w:r>
    </w:p>
    <w:p w:rsidR="1160B1A8" w:rsidP="11311F3E" w:rsidRDefault="1160B1A8" w14:paraId="1288FD20" w14:textId="25A9E351">
      <w:pPr>
        <w:pStyle w:val="ListParagraph"/>
        <w:numPr>
          <w:ilvl w:val="0"/>
          <w:numId w:val="12"/>
        </w:numPr>
        <w:spacing w:after="0"/>
        <w:rPr>
          <w:rFonts w:ascii="Arial" w:hAnsi="Arial" w:eastAsia="Arial" w:cs="Arial"/>
        </w:rPr>
      </w:pPr>
      <w:r w:rsidRPr="11311F3E">
        <w:rPr>
          <w:rFonts w:ascii="Arial" w:hAnsi="Arial" w:eastAsia="Arial" w:cs="Arial"/>
        </w:rPr>
        <w:t>Calibration of current ADAS cameras and radars.</w:t>
      </w:r>
    </w:p>
    <w:p w:rsidR="1160B1A8" w:rsidP="11311F3E" w:rsidRDefault="1160B1A8" w14:paraId="34499391" w14:textId="72DB8CEA">
      <w:pPr>
        <w:pStyle w:val="ListParagraph"/>
        <w:numPr>
          <w:ilvl w:val="0"/>
          <w:numId w:val="11"/>
        </w:numPr>
        <w:spacing w:after="0"/>
        <w:rPr>
          <w:rFonts w:ascii="Arial" w:hAnsi="Arial" w:eastAsia="Arial" w:cs="Arial"/>
        </w:rPr>
      </w:pPr>
      <w:r w:rsidRPr="11311F3E">
        <w:rPr>
          <w:rFonts w:ascii="Arial" w:hAnsi="Arial" w:eastAsia="Arial" w:cs="Arial"/>
        </w:rPr>
        <w:t>ADAS operation scenarios.</w:t>
      </w:r>
    </w:p>
    <w:p w:rsidR="1160B1A8" w:rsidP="11311F3E" w:rsidRDefault="1160B1A8" w14:paraId="01311C0D" w14:textId="61FC5781">
      <w:pPr>
        <w:pStyle w:val="ListParagraph"/>
        <w:numPr>
          <w:ilvl w:val="0"/>
          <w:numId w:val="10"/>
        </w:numPr>
        <w:spacing w:after="0"/>
        <w:rPr>
          <w:rFonts w:ascii="Arial" w:hAnsi="Arial" w:eastAsia="Arial" w:cs="Arial"/>
        </w:rPr>
      </w:pPr>
      <w:r w:rsidRPr="11311F3E">
        <w:rPr>
          <w:rFonts w:ascii="Arial" w:hAnsi="Arial" w:eastAsia="Arial" w:cs="Arial"/>
        </w:rPr>
        <w:t>What happens when calibration is incorrect.</w:t>
      </w:r>
    </w:p>
    <w:p w:rsidR="1160B1A8" w:rsidP="11311F3E" w:rsidRDefault="1160B1A8" w14:paraId="6D69682A" w14:textId="4F016D99">
      <w:pPr>
        <w:rPr>
          <w:rFonts w:ascii="Arial" w:hAnsi="Arial" w:eastAsia="Arial" w:cs="Arial"/>
        </w:rPr>
      </w:pPr>
      <w:r w:rsidRPr="11311F3E">
        <w:rPr>
          <w:rFonts w:ascii="Arial" w:hAnsi="Arial" w:eastAsia="Arial" w:cs="Arial"/>
        </w:rPr>
        <w:t xml:space="preserve"> </w:t>
      </w:r>
    </w:p>
    <w:p w:rsidR="1160B1A8" w:rsidP="11311F3E" w:rsidRDefault="1160B1A8" w14:paraId="2A752A13" w14:textId="3CB84F84">
      <w:pPr>
        <w:rPr>
          <w:rFonts w:ascii="Arial" w:hAnsi="Arial" w:eastAsia="Arial" w:cs="Arial"/>
        </w:rPr>
      </w:pPr>
      <w:r w:rsidRPr="0FC88469" w:rsidR="1160B1A8">
        <w:rPr>
          <w:rFonts w:ascii="Arial" w:hAnsi="Arial" w:eastAsia="Arial" w:cs="Arial"/>
        </w:rPr>
        <w:t xml:space="preserve">This </w:t>
      </w:r>
      <w:r w:rsidRPr="0FC88469" w:rsidR="003B0B44">
        <w:rPr>
          <w:rFonts w:ascii="Arial" w:hAnsi="Arial" w:eastAsia="Arial" w:cs="Arial"/>
        </w:rPr>
        <w:t>training</w:t>
      </w:r>
      <w:r w:rsidRPr="0FC88469" w:rsidR="003B0B44">
        <w:rPr>
          <w:rFonts w:ascii="Arial" w:hAnsi="Arial" w:eastAsia="Arial" w:cs="Arial"/>
        </w:rPr>
        <w:t xml:space="preserve"> </w:t>
      </w:r>
      <w:r w:rsidRPr="0FC88469" w:rsidR="1160B1A8">
        <w:rPr>
          <w:rFonts w:ascii="Arial" w:hAnsi="Arial" w:eastAsia="Arial" w:cs="Arial"/>
        </w:rPr>
        <w:t>is for current</w:t>
      </w:r>
      <w:r w:rsidRPr="0FC88469" w:rsidR="003B0B44">
        <w:rPr>
          <w:rFonts w:ascii="Arial" w:hAnsi="Arial" w:eastAsia="Arial" w:cs="Arial"/>
        </w:rPr>
        <w:t>ly</w:t>
      </w:r>
      <w:r w:rsidRPr="0FC88469" w:rsidR="1160B1A8">
        <w:rPr>
          <w:rFonts w:ascii="Arial" w:hAnsi="Arial" w:eastAsia="Arial" w:cs="Arial"/>
        </w:rPr>
        <w:t xml:space="preserve"> licensed automotive technicians and senior level apprentices</w:t>
      </w:r>
      <w:r w:rsidRPr="0FC88469" w:rsidR="00CC1E3C">
        <w:rPr>
          <w:rFonts w:ascii="Arial" w:hAnsi="Arial" w:eastAsia="Arial" w:cs="Arial"/>
        </w:rPr>
        <w:t xml:space="preserve">—living and working in Ontario—looking </w:t>
      </w:r>
      <w:r w:rsidRPr="0FC88469" w:rsidR="1160B1A8">
        <w:rPr>
          <w:rFonts w:ascii="Arial" w:hAnsi="Arial" w:eastAsia="Arial" w:cs="Arial"/>
        </w:rPr>
        <w:t xml:space="preserve">to increase their skills and </w:t>
      </w:r>
      <w:r w:rsidRPr="0FC88469" w:rsidR="00CC1E3C">
        <w:rPr>
          <w:rFonts w:ascii="Arial" w:hAnsi="Arial" w:eastAsia="Arial" w:cs="Arial"/>
        </w:rPr>
        <w:t xml:space="preserve">understanding </w:t>
      </w:r>
      <w:r w:rsidRPr="0FC88469" w:rsidR="1160B1A8">
        <w:rPr>
          <w:rFonts w:ascii="Arial" w:hAnsi="Arial" w:eastAsia="Arial" w:cs="Arial"/>
        </w:rPr>
        <w:t xml:space="preserve">of ADAS. </w:t>
      </w:r>
    </w:p>
    <w:p w:rsidR="1160B1A8" w:rsidP="11311F3E" w:rsidRDefault="1160B1A8" w14:paraId="4EED2114" w14:textId="38027766">
      <w:pPr>
        <w:rPr>
          <w:rFonts w:ascii="Arial" w:hAnsi="Arial" w:eastAsia="Arial" w:cs="Arial"/>
        </w:rPr>
      </w:pPr>
      <w:r w:rsidRPr="0D3F6D0F" w:rsidR="1160B1A8">
        <w:rPr>
          <w:rFonts w:ascii="Arial" w:hAnsi="Arial" w:eastAsia="Arial" w:cs="Arial"/>
        </w:rPr>
        <w:t xml:space="preserve">It consists </w:t>
      </w:r>
      <w:r w:rsidRPr="0D3F6D0F" w:rsidR="1160B1A8">
        <w:rPr>
          <w:rFonts w:ascii="Arial" w:hAnsi="Arial" w:eastAsia="Arial" w:cs="Arial"/>
        </w:rPr>
        <w:t xml:space="preserve">of </w:t>
      </w:r>
      <w:del w:author="Judi Bastable" w:date="2025-05-28T17:21:30.497Z" w:id="2038776642">
        <w:r w:rsidRPr="0D3F6D0F" w:rsidDel="4BFF034F">
          <w:rPr>
            <w:rFonts w:ascii="Arial" w:hAnsi="Arial" w:eastAsia="Arial" w:cs="Arial"/>
          </w:rPr>
          <w:delText xml:space="preserve"> </w:delText>
        </w:r>
      </w:del>
      <w:r w:rsidRPr="0D3F6D0F" w:rsidR="5A99F0CC">
        <w:rPr>
          <w:rFonts w:ascii="Arial" w:hAnsi="Arial" w:eastAsia="Arial" w:cs="Arial"/>
        </w:rPr>
        <w:t>two</w:t>
      </w:r>
      <w:r w:rsidRPr="0D3F6D0F" w:rsidR="5A99F0CC">
        <w:rPr>
          <w:rFonts w:ascii="Arial" w:hAnsi="Arial" w:eastAsia="Arial" w:cs="Arial"/>
        </w:rPr>
        <w:t xml:space="preserve"> days</w:t>
      </w:r>
      <w:r w:rsidRPr="0D3F6D0F" w:rsidR="4BFF034F">
        <w:rPr>
          <w:rFonts w:ascii="Arial" w:hAnsi="Arial" w:eastAsia="Arial" w:cs="Arial"/>
        </w:rPr>
        <w:t xml:space="preserve"> of </w:t>
      </w:r>
      <w:r w:rsidRPr="0D3F6D0F" w:rsidR="1160B1A8">
        <w:rPr>
          <w:rFonts w:ascii="Arial" w:hAnsi="Arial" w:eastAsia="Arial" w:cs="Arial"/>
        </w:rPr>
        <w:t xml:space="preserve">in-person theoretical and </w:t>
      </w:r>
      <w:r w:rsidRPr="0D3F6D0F" w:rsidR="003B0B44">
        <w:rPr>
          <w:rFonts w:ascii="Arial" w:hAnsi="Arial" w:eastAsia="Arial" w:cs="Arial"/>
        </w:rPr>
        <w:t>hands-on</w:t>
      </w:r>
      <w:r w:rsidRPr="0D3F6D0F" w:rsidR="1160B1A8">
        <w:rPr>
          <w:rFonts w:ascii="Arial" w:hAnsi="Arial" w:eastAsia="Arial" w:cs="Arial"/>
        </w:rPr>
        <w:t xml:space="preserve"> training led by college instructors. </w:t>
      </w:r>
    </w:p>
    <w:p w:rsidR="1160B1A8" w:rsidP="11311F3E" w:rsidRDefault="00BF3D6A" w14:paraId="115A61FA" w14:textId="388F3363">
      <w:pPr>
        <w:rPr>
          <w:rFonts w:ascii="Arial" w:hAnsi="Arial" w:eastAsia="Arial" w:cs="Arial"/>
        </w:rPr>
      </w:pPr>
      <w:r w:rsidRPr="0FC88469" w:rsidR="00BF3D6A">
        <w:rPr>
          <w:rFonts w:ascii="Arial" w:hAnsi="Arial" w:eastAsia="Arial" w:cs="Arial"/>
        </w:rPr>
        <w:t xml:space="preserve">This training </w:t>
      </w:r>
      <w:r w:rsidRPr="0FC88469" w:rsidR="00BF3D6A">
        <w:rPr>
          <w:rFonts w:ascii="Arial" w:hAnsi="Arial" w:eastAsia="Arial" w:cs="Arial"/>
        </w:rPr>
        <w:t xml:space="preserve">offers multiple start dates, </w:t>
      </w:r>
      <w:r w:rsidRPr="0FC88469" w:rsidR="00BF3D6A">
        <w:rPr>
          <w:rFonts w:ascii="Arial" w:hAnsi="Arial" w:eastAsia="Arial" w:cs="Arial"/>
        </w:rPr>
        <w:t>commencing</w:t>
      </w:r>
      <w:r w:rsidRPr="0FC88469" w:rsidR="00BF3D6A">
        <w:rPr>
          <w:rFonts w:ascii="Arial" w:hAnsi="Arial" w:eastAsia="Arial" w:cs="Arial"/>
        </w:rPr>
        <w:t xml:space="preserve"> Spring/Summer </w:t>
      </w:r>
      <w:r w:rsidRPr="0FC88469" w:rsidR="003B0B44">
        <w:rPr>
          <w:rFonts w:ascii="Arial" w:hAnsi="Arial" w:eastAsia="Arial" w:cs="Arial"/>
        </w:rPr>
        <w:t>202</w:t>
      </w:r>
      <w:r w:rsidRPr="0FC88469" w:rsidR="003B0B44">
        <w:rPr>
          <w:rFonts w:ascii="Arial" w:hAnsi="Arial" w:eastAsia="Arial" w:cs="Arial"/>
        </w:rPr>
        <w:t>5</w:t>
      </w:r>
      <w:r w:rsidRPr="0FC88469" w:rsidR="003B0B44">
        <w:rPr>
          <w:rFonts w:ascii="Arial" w:hAnsi="Arial" w:eastAsia="Arial" w:cs="Arial"/>
        </w:rPr>
        <w:t xml:space="preserve"> </w:t>
      </w:r>
      <w:r w:rsidRPr="0FC88469" w:rsidR="00BF3D6A">
        <w:rPr>
          <w:rFonts w:ascii="Arial" w:hAnsi="Arial" w:eastAsia="Arial" w:cs="Arial"/>
        </w:rPr>
        <w:t xml:space="preserve">and ending in March </w:t>
      </w:r>
      <w:r w:rsidRPr="0FC88469" w:rsidR="003B0B44">
        <w:rPr>
          <w:rFonts w:ascii="Arial" w:hAnsi="Arial" w:eastAsia="Arial" w:cs="Arial"/>
        </w:rPr>
        <w:t>202</w:t>
      </w:r>
      <w:r w:rsidRPr="0FC88469" w:rsidR="003B0B44">
        <w:rPr>
          <w:rFonts w:ascii="Arial" w:hAnsi="Arial" w:eastAsia="Arial" w:cs="Arial"/>
        </w:rPr>
        <w:t>6</w:t>
      </w:r>
      <w:r w:rsidRPr="0FC88469" w:rsidR="003B0B44">
        <w:rPr>
          <w:rFonts w:ascii="Arial" w:hAnsi="Arial" w:eastAsia="Arial" w:cs="Arial"/>
        </w:rPr>
        <w:t xml:space="preserve"> </w:t>
      </w:r>
      <w:r w:rsidRPr="0FC88469" w:rsidR="1160B1A8">
        <w:rPr>
          <w:rFonts w:ascii="Arial" w:hAnsi="Arial" w:eastAsia="Arial" w:cs="Arial"/>
        </w:rPr>
        <w:t xml:space="preserve">at the </w:t>
      </w:r>
      <w:r w:rsidRPr="0FC88469" w:rsidR="0077151B">
        <w:rPr>
          <w:rFonts w:ascii="Arial" w:hAnsi="Arial" w:eastAsia="Arial" w:cs="Arial"/>
        </w:rPr>
        <w:t>college of your choosing</w:t>
      </w:r>
      <w:r w:rsidRPr="0FC88469" w:rsidR="1160B1A8">
        <w:rPr>
          <w:rFonts w:ascii="Arial" w:hAnsi="Arial" w:eastAsia="Arial" w:cs="Arial"/>
        </w:rPr>
        <w:t xml:space="preserve">: </w:t>
      </w:r>
    </w:p>
    <w:p w:rsidR="003B0B44" w:rsidP="00CE1489" w:rsidRDefault="003B0B44" w14:paraId="4A921BCA" w14:textId="77777777">
      <w:pPr>
        <w:pStyle w:val="ListParagraph"/>
        <w:numPr>
          <w:ilvl w:val="0"/>
          <w:numId w:val="9"/>
        </w:numPr>
        <w:spacing w:after="0"/>
        <w:rPr>
          <w:rFonts w:ascii="Arial" w:hAnsi="Arial" w:eastAsia="Arial" w:cs="Arial"/>
        </w:rPr>
      </w:pPr>
      <w:r w:rsidRPr="0FC88469" w:rsidR="003B0B44">
        <w:rPr>
          <w:rFonts w:ascii="Arial" w:hAnsi="Arial" w:eastAsia="Arial" w:cs="Arial"/>
        </w:rPr>
        <w:t>Cambrian College, Sudbury Campus</w:t>
      </w:r>
    </w:p>
    <w:p w:rsidR="00CE1489" w:rsidP="00CE1489" w:rsidRDefault="1160B1A8" w14:paraId="3594A52E" w14:textId="767A3D64">
      <w:pPr>
        <w:pStyle w:val="ListParagraph"/>
        <w:numPr>
          <w:ilvl w:val="0"/>
          <w:numId w:val="9"/>
        </w:numPr>
        <w:spacing w:after="0"/>
        <w:rPr>
          <w:rFonts w:ascii="Arial" w:hAnsi="Arial" w:eastAsia="Arial" w:cs="Arial"/>
        </w:rPr>
      </w:pPr>
      <w:r w:rsidRPr="11311F3E">
        <w:rPr>
          <w:rFonts w:ascii="Arial" w:hAnsi="Arial" w:eastAsia="Arial" w:cs="Arial"/>
        </w:rPr>
        <w:t xml:space="preserve">Conestoga College, Guelph </w:t>
      </w:r>
      <w:r w:rsidR="00BF3D6A">
        <w:rPr>
          <w:rFonts w:ascii="Arial" w:hAnsi="Arial" w:eastAsia="Arial" w:cs="Arial"/>
        </w:rPr>
        <w:t>C</w:t>
      </w:r>
      <w:r w:rsidRPr="11311F3E">
        <w:rPr>
          <w:rFonts w:ascii="Arial" w:hAnsi="Arial" w:eastAsia="Arial" w:cs="Arial"/>
        </w:rPr>
        <w:t xml:space="preserve">ampus </w:t>
      </w:r>
    </w:p>
    <w:p w:rsidR="00CE1489" w:rsidP="00CE1489" w:rsidRDefault="00BF3D6A" w14:paraId="5D2879C7" w14:textId="02145CA4">
      <w:pPr>
        <w:pStyle w:val="ListParagraph"/>
        <w:numPr>
          <w:ilvl w:val="0"/>
          <w:numId w:val="9"/>
        </w:numPr>
        <w:spacing w:after="0"/>
        <w:rPr>
          <w:rFonts w:ascii="Arial" w:hAnsi="Arial" w:eastAsia="Arial" w:cs="Arial"/>
        </w:rPr>
      </w:pPr>
      <w:r w:rsidRPr="0FC88469" w:rsidR="00BF3D6A">
        <w:rPr>
          <w:rFonts w:ascii="Arial" w:hAnsi="Arial" w:eastAsia="Arial" w:cs="Arial"/>
        </w:rPr>
        <w:t>Mohawk College, S</w:t>
      </w:r>
      <w:r w:rsidRPr="0FC88469" w:rsidR="003B0B44">
        <w:rPr>
          <w:rFonts w:ascii="Arial" w:hAnsi="Arial" w:eastAsia="Arial" w:cs="Arial"/>
        </w:rPr>
        <w:t>t</w:t>
      </w:r>
      <w:r w:rsidRPr="0FC88469" w:rsidR="00BF3D6A">
        <w:rPr>
          <w:rFonts w:ascii="Arial" w:hAnsi="Arial" w:eastAsia="Arial" w:cs="Arial"/>
        </w:rPr>
        <w:t>oney Creek Campus</w:t>
      </w:r>
    </w:p>
    <w:p w:rsidR="00CE1489" w:rsidP="00CE1489" w:rsidRDefault="1160B1A8" w14:paraId="3D72634E" w14:textId="77777777">
      <w:pPr>
        <w:pStyle w:val="ListParagraph"/>
        <w:numPr>
          <w:ilvl w:val="0"/>
          <w:numId w:val="9"/>
        </w:numPr>
        <w:spacing w:after="0"/>
        <w:rPr>
          <w:rFonts w:ascii="Arial" w:hAnsi="Arial" w:eastAsia="Arial" w:cs="Arial"/>
        </w:rPr>
      </w:pPr>
      <w:r w:rsidRPr="00CE1489">
        <w:rPr>
          <w:rFonts w:ascii="Arial" w:hAnsi="Arial" w:eastAsia="Arial" w:cs="Arial"/>
        </w:rPr>
        <w:t xml:space="preserve">Fanshawe College, London </w:t>
      </w:r>
      <w:r w:rsidRPr="00CE1489" w:rsidR="00BF3D6A">
        <w:rPr>
          <w:rFonts w:ascii="Arial" w:hAnsi="Arial" w:eastAsia="Arial" w:cs="Arial"/>
        </w:rPr>
        <w:t>C</w:t>
      </w:r>
      <w:r w:rsidRPr="00CE1489">
        <w:rPr>
          <w:rFonts w:ascii="Arial" w:hAnsi="Arial" w:eastAsia="Arial" w:cs="Arial"/>
        </w:rPr>
        <w:t xml:space="preserve">ampus </w:t>
      </w:r>
    </w:p>
    <w:p w:rsidR="1160B1A8" w:rsidP="6E665816" w:rsidRDefault="1160B1A8" w14:paraId="1126DFFE" w14:textId="2F157113">
      <w:pPr>
        <w:pStyle w:val="Normal"/>
        <w:spacing w:after="0"/>
        <w:ind w:left="720"/>
        <w:rPr>
          <w:rFonts w:ascii="Arial" w:hAnsi="Arial" w:eastAsia="Arial" w:cs="Arial"/>
        </w:rPr>
      </w:pPr>
    </w:p>
    <w:p w:rsidR="1160B1A8" w:rsidP="11311F3E" w:rsidRDefault="009F7A4C" w14:paraId="71B9E560" w14:textId="5A5440BC">
      <w:pPr>
        <w:rPr>
          <w:rFonts w:ascii="Arial" w:hAnsi="Arial" w:eastAsia="Arial" w:cs="Arial"/>
          <w:color w:val="000000" w:themeColor="text1"/>
        </w:rPr>
      </w:pPr>
      <w:r w:rsidRPr="16B70FE5">
        <w:rPr>
          <w:rFonts w:ascii="Arial" w:hAnsi="Arial" w:eastAsia="Arial" w:cs="Arial"/>
          <w:color w:val="000000" w:themeColor="text1"/>
        </w:rPr>
        <w:t xml:space="preserve">Submit your interest in receiving </w:t>
      </w:r>
      <w:r w:rsidRPr="16B70FE5" w:rsidR="1160B1A8">
        <w:rPr>
          <w:rFonts w:ascii="Arial" w:hAnsi="Arial" w:eastAsia="Arial" w:cs="Arial"/>
          <w:color w:val="000000" w:themeColor="text1"/>
        </w:rPr>
        <w:t>free training</w:t>
      </w:r>
      <w:r w:rsidRPr="16B70FE5" w:rsidR="1160B1A8">
        <w:rPr>
          <w:rFonts w:ascii="Arial" w:hAnsi="Arial" w:eastAsia="Arial" w:cs="Arial"/>
        </w:rPr>
        <w:t xml:space="preserve"> by completing this </w:t>
      </w:r>
      <w:hyperlink w:anchor="form" r:id="rId10">
        <w:r w:rsidRPr="16B70FE5" w:rsidR="1160B1A8">
          <w:rPr>
            <w:rStyle w:val="Hyperlink"/>
            <w:rFonts w:ascii="Arial" w:hAnsi="Arial" w:eastAsia="Arial" w:cs="Arial"/>
            <w:color w:val="0563C1"/>
          </w:rPr>
          <w:t>short online application form</w:t>
        </w:r>
      </w:hyperlink>
      <w:r w:rsidRPr="16B70FE5" w:rsidR="1160B1A8">
        <w:rPr>
          <w:rFonts w:ascii="Arial" w:hAnsi="Arial" w:eastAsia="Arial" w:cs="Arial"/>
          <w:color w:val="000000" w:themeColor="text1"/>
        </w:rPr>
        <w:t xml:space="preserve">. For more information, consult </w:t>
      </w:r>
      <w:hyperlink r:id="rId11">
        <w:r w:rsidRPr="007556E2" w:rsidR="002861F9">
          <w:rPr>
            <w:rStyle w:val="Hyperlink"/>
            <w:rFonts w:ascii="Arial" w:hAnsi="Arial" w:eastAsia="Arial" w:cs="Arial"/>
            <w:color w:val="0563C1"/>
          </w:rPr>
          <w:t>Innovation in Automotive training</w:t>
        </w:r>
      </w:hyperlink>
      <w:r w:rsidRPr="16B70FE5" w:rsidR="1160B1A8">
        <w:rPr>
          <w:rFonts w:ascii="Arial" w:hAnsi="Arial" w:eastAsia="Arial" w:cs="Arial"/>
          <w:color w:val="000000" w:themeColor="text1"/>
        </w:rPr>
        <w:t>.</w:t>
      </w:r>
    </w:p>
    <w:p w:rsidR="1160B1A8" w:rsidRDefault="1160B1A8" w14:paraId="6E5F8617" w14:textId="24B60A84">
      <w:r w:rsidRPr="11311F3E">
        <w:rPr>
          <w:rFonts w:ascii="Segoe UI" w:hAnsi="Segoe UI" w:eastAsia="Segoe UI" w:cs="Segoe UI"/>
          <w:sz w:val="18"/>
          <w:szCs w:val="18"/>
        </w:rPr>
        <w:t xml:space="preserve"> </w:t>
      </w:r>
    </w:p>
    <w:p w:rsidR="1160B1A8" w:rsidRDefault="1160B1A8" w14:paraId="44C9E5B3" w14:textId="1F362F58">
      <w:r w:rsidRPr="0FC88469" w:rsidR="1160B1A8">
        <w:rPr>
          <w:rFonts w:ascii="Arial" w:hAnsi="Arial" w:eastAsia="Arial" w:cs="Arial"/>
          <w:i w:val="1"/>
          <w:iCs w:val="1"/>
          <w:color w:val="333333"/>
          <w:sz w:val="20"/>
          <w:szCs w:val="20"/>
        </w:rPr>
        <w:t xml:space="preserve">Note: The Innovation in Automotive Training program is offered in collaboration with </w:t>
      </w:r>
      <w:r w:rsidRPr="0FC88469" w:rsidR="003B0B44">
        <w:rPr>
          <w:rFonts w:ascii="Arial" w:hAnsi="Arial" w:eastAsia="Arial" w:cs="Arial"/>
          <w:i w:val="1"/>
          <w:iCs w:val="1"/>
          <w:color w:val="333333"/>
          <w:sz w:val="20"/>
          <w:szCs w:val="20"/>
        </w:rPr>
        <w:t xml:space="preserve">Cambrian College, </w:t>
      </w:r>
      <w:r w:rsidRPr="0FC88469" w:rsidR="1160B1A8">
        <w:rPr>
          <w:rFonts w:ascii="Arial" w:hAnsi="Arial" w:eastAsia="Arial" w:cs="Arial"/>
          <w:i w:val="1"/>
          <w:iCs w:val="1"/>
          <w:color w:val="333333"/>
          <w:sz w:val="20"/>
          <w:szCs w:val="20"/>
        </w:rPr>
        <w:t>Conestoga College, Fanshawe College, </w:t>
      </w:r>
      <w:r w:rsidRPr="0FC88469" w:rsidR="00BF3D6A">
        <w:rPr>
          <w:rFonts w:ascii="Arial" w:hAnsi="Arial" w:eastAsia="Arial" w:cs="Arial"/>
          <w:i w:val="1"/>
          <w:iCs w:val="1"/>
          <w:color w:val="333333"/>
          <w:sz w:val="20"/>
          <w:szCs w:val="20"/>
        </w:rPr>
        <w:t>Mohawk College</w:t>
      </w:r>
      <w:r w:rsidRPr="0FC88469" w:rsidR="00BF3D6A">
        <w:rPr>
          <w:rFonts w:ascii="Arial" w:hAnsi="Arial" w:eastAsia="Arial" w:cs="Arial"/>
          <w:i w:val="1"/>
          <w:iCs w:val="1"/>
          <w:color w:val="333333"/>
          <w:sz w:val="20"/>
          <w:szCs w:val="20"/>
        </w:rPr>
        <w:t xml:space="preserve"> </w:t>
      </w:r>
      <w:r w:rsidRPr="0FC88469" w:rsidR="1160B1A8">
        <w:rPr>
          <w:rFonts w:ascii="Arial" w:hAnsi="Arial" w:eastAsia="Arial" w:cs="Arial"/>
          <w:i w:val="1"/>
          <w:iCs w:val="1"/>
          <w:color w:val="333333"/>
          <w:sz w:val="20"/>
          <w:szCs w:val="20"/>
        </w:rPr>
        <w:t>and Plug N’ Drive. This Employment Ontario project is funded in part by the Government of Canada and the Government of Ontario. This program is offered in English only.</w:t>
      </w:r>
      <w:r w:rsidRPr="0FC88469" w:rsidR="1160B1A8">
        <w:rPr>
          <w:rFonts w:ascii="Arial" w:hAnsi="Arial" w:eastAsia="Arial" w:cs="Arial"/>
          <w:color w:val="333333"/>
          <w:sz w:val="20"/>
          <w:szCs w:val="20"/>
        </w:rPr>
        <w:t xml:space="preserve"> </w:t>
      </w:r>
    </w:p>
    <w:p w:rsidR="11311F3E" w:rsidP="11311F3E" w:rsidRDefault="11311F3E" w14:paraId="3AB82A27" w14:textId="1954B453">
      <w:pPr>
        <w:rPr>
          <w:rFonts w:ascii="Arial" w:hAnsi="Arial" w:eastAsia="Arial" w:cs="Arial"/>
          <w:color w:val="333333"/>
          <w:sz w:val="20"/>
          <w:szCs w:val="20"/>
        </w:rPr>
      </w:pPr>
    </w:p>
    <w:p w:rsidR="11311F3E" w:rsidP="11311F3E" w:rsidRDefault="11311F3E" w14:paraId="1E94F1E2" w14:textId="1D491C64">
      <w:pPr>
        <w:rPr>
          <w:rFonts w:ascii="Arial" w:hAnsi="Arial" w:eastAsia="Arial" w:cs="Arial"/>
          <w:color w:val="333333"/>
          <w:sz w:val="20"/>
          <w:szCs w:val="20"/>
        </w:rPr>
      </w:pPr>
    </w:p>
    <w:p w:rsidR="1B852D85" w:rsidP="11311F3E" w:rsidRDefault="1160B1A8" w14:paraId="56FD249F" w14:textId="602E8500">
      <w:pPr>
        <w:rPr>
          <w:rFonts w:ascii="Arial" w:hAnsi="Arial" w:eastAsia="Arial" w:cs="Arial"/>
          <w:sz w:val="24"/>
          <w:szCs w:val="24"/>
        </w:rPr>
      </w:pPr>
      <w:r w:rsidRPr="11311F3E">
        <w:rPr>
          <w:rFonts w:ascii="Times New Roman" w:hAnsi="Times New Roman" w:eastAsia="Times New Roman" w:cs="Times New Roman"/>
          <w:sz w:val="24"/>
          <w:szCs w:val="24"/>
        </w:rPr>
        <w:lastRenderedPageBreak/>
        <w:t xml:space="preserve"> </w:t>
      </w:r>
      <w:r w:rsidRPr="11311F3E" w:rsidR="1B852D85">
        <w:rPr>
          <w:rFonts w:ascii="Arial" w:hAnsi="Arial" w:eastAsia="Arial" w:cs="Arial"/>
          <w:b/>
          <w:bCs/>
          <w:color w:val="E21C47"/>
          <w:sz w:val="24"/>
          <w:szCs w:val="24"/>
        </w:rPr>
        <w:t>Template 2: Personal, one-to-one format</w:t>
      </w:r>
    </w:p>
    <w:p w:rsidR="1160B1A8" w:rsidP="11311F3E" w:rsidRDefault="1160B1A8" w14:paraId="26191C4B" w14:textId="19D44796">
      <w:pPr>
        <w:rPr>
          <w:rFonts w:ascii="Arial" w:hAnsi="Arial" w:eastAsia="Arial" w:cs="Arial"/>
          <w:b/>
          <w:bCs/>
        </w:rPr>
      </w:pPr>
      <w:r w:rsidRPr="3827DDEE">
        <w:rPr>
          <w:rFonts w:ascii="Arial" w:hAnsi="Arial" w:eastAsia="Arial" w:cs="Arial"/>
          <w:b/>
          <w:bCs/>
          <w:color w:val="000000" w:themeColor="text1"/>
          <w:highlight w:val="yellow"/>
        </w:rPr>
        <w:t>Subject line:</w:t>
      </w:r>
      <w:r w:rsidRPr="3827DDEE">
        <w:rPr>
          <w:rFonts w:ascii="Arial" w:hAnsi="Arial" w:eastAsia="Arial" w:cs="Arial"/>
          <w:color w:val="000000" w:themeColor="text1"/>
        </w:rPr>
        <w:t xml:space="preserve">  </w:t>
      </w:r>
      <w:r w:rsidRPr="3827DDEE">
        <w:rPr>
          <w:rFonts w:ascii="Arial" w:hAnsi="Arial" w:eastAsia="Arial" w:cs="Arial"/>
          <w:b/>
          <w:bCs/>
        </w:rPr>
        <w:t xml:space="preserve">Increase your ADAS knowledge through Innovation in Automotive </w:t>
      </w:r>
      <w:r w:rsidRPr="3827DDEE" w:rsidR="009F1FEA">
        <w:rPr>
          <w:rFonts w:ascii="Arial" w:hAnsi="Arial" w:eastAsia="Arial" w:cs="Arial"/>
          <w:b/>
          <w:bCs/>
        </w:rPr>
        <w:t>Training</w:t>
      </w:r>
    </w:p>
    <w:p w:rsidR="1160B1A8" w:rsidRDefault="1160B1A8" w14:paraId="19160F2C" w14:textId="71A03C15">
      <w:r w:rsidRPr="11311F3E">
        <w:rPr>
          <w:rFonts w:ascii="Arial" w:hAnsi="Arial" w:eastAsia="Arial" w:cs="Arial"/>
          <w:b/>
          <w:bCs/>
          <w:color w:val="000000" w:themeColor="text1"/>
          <w:highlight w:val="yellow"/>
        </w:rPr>
        <w:t>Body</w:t>
      </w:r>
      <w:r w:rsidRPr="11311F3E">
        <w:rPr>
          <w:rFonts w:ascii="Arial" w:hAnsi="Arial" w:eastAsia="Arial" w:cs="Arial"/>
          <w:b/>
          <w:bCs/>
        </w:rPr>
        <w:t xml:space="preserve"> copy:</w:t>
      </w:r>
      <w:r w:rsidRPr="11311F3E">
        <w:rPr>
          <w:rFonts w:ascii="Arial" w:hAnsi="Arial" w:eastAsia="Arial" w:cs="Arial"/>
          <w:color w:val="000000" w:themeColor="text1"/>
        </w:rPr>
        <w:t xml:space="preserve"> </w:t>
      </w:r>
    </w:p>
    <w:p w:rsidR="1160B1A8" w:rsidP="11311F3E" w:rsidRDefault="1160B1A8" w14:paraId="7054E4B6" w14:textId="5DD2A7D6">
      <w:pPr>
        <w:rPr>
          <w:rFonts w:ascii="Arial" w:hAnsi="Arial" w:eastAsia="Arial" w:cs="Arial"/>
          <w:color w:val="000000" w:themeColor="text1"/>
        </w:rPr>
      </w:pPr>
      <w:r w:rsidRPr="11311F3E">
        <w:rPr>
          <w:rFonts w:ascii="Arial" w:hAnsi="Arial" w:eastAsia="Arial" w:cs="Arial"/>
          <w:color w:val="000000" w:themeColor="text1"/>
        </w:rPr>
        <w:t xml:space="preserve">Hi </w:t>
      </w:r>
      <w:r w:rsidRPr="11311F3E">
        <w:rPr>
          <w:rFonts w:ascii="Arial" w:hAnsi="Arial" w:eastAsia="Arial" w:cs="Arial"/>
          <w:color w:val="FF0000"/>
        </w:rPr>
        <w:t>[insert name]</w:t>
      </w:r>
      <w:r w:rsidRPr="11311F3E">
        <w:rPr>
          <w:rFonts w:ascii="Arial" w:hAnsi="Arial" w:eastAsia="Arial" w:cs="Arial"/>
          <w:color w:val="000000" w:themeColor="text1"/>
        </w:rPr>
        <w:t xml:space="preserve">, </w:t>
      </w:r>
    </w:p>
    <w:p w:rsidR="11311F3E" w:rsidP="11311F3E" w:rsidRDefault="11311F3E" w14:paraId="4E7D9568" w14:textId="511B3BD3">
      <w:pPr>
        <w:rPr>
          <w:rFonts w:ascii="Arial" w:hAnsi="Arial" w:eastAsia="Arial" w:cs="Arial"/>
        </w:rPr>
      </w:pPr>
    </w:p>
    <w:p w:rsidR="1160B1A8" w:rsidP="11311F3E" w:rsidRDefault="1160B1A8" w14:paraId="02AAE371" w14:textId="05D7927B">
      <w:pPr>
        <w:rPr>
          <w:rFonts w:ascii="Arial" w:hAnsi="Arial" w:eastAsia="Arial" w:cs="Arial"/>
          <w:color w:val="000000" w:themeColor="text1"/>
        </w:rPr>
      </w:pPr>
      <w:r w:rsidRPr="3675BFBA">
        <w:rPr>
          <w:rFonts w:ascii="Arial" w:hAnsi="Arial" w:eastAsia="Arial" w:cs="Arial"/>
          <w:color w:val="000000" w:themeColor="text1"/>
        </w:rPr>
        <w:t xml:space="preserve">The Automotive Industries Association of Canada </w:t>
      </w:r>
      <w:r w:rsidRPr="3675BFBA">
        <w:rPr>
          <w:rFonts w:ascii="Arial" w:hAnsi="Arial" w:eastAsia="Arial" w:cs="Arial"/>
        </w:rPr>
        <w:t xml:space="preserve">is offering the opportunity for you to access </w:t>
      </w:r>
      <w:r w:rsidRPr="3675BFBA">
        <w:rPr>
          <w:rFonts w:ascii="Arial" w:hAnsi="Arial" w:eastAsia="Arial" w:cs="Arial"/>
          <w:b/>
          <w:bCs/>
        </w:rPr>
        <w:t>FREE training</w:t>
      </w:r>
      <w:r w:rsidRPr="3675BFBA">
        <w:rPr>
          <w:rFonts w:ascii="Arial" w:hAnsi="Arial" w:eastAsia="Arial" w:cs="Arial"/>
        </w:rPr>
        <w:t xml:space="preserve"> to further your knowledge of ADAS calibration </w:t>
      </w:r>
      <w:r w:rsidRPr="3675BFBA" w:rsidR="2E07AB85">
        <w:rPr>
          <w:rFonts w:ascii="Arial" w:hAnsi="Arial" w:eastAsia="Arial" w:cs="Arial"/>
        </w:rPr>
        <w:t xml:space="preserve">through </w:t>
      </w:r>
      <w:r w:rsidRPr="3675BFBA">
        <w:rPr>
          <w:rFonts w:ascii="Arial" w:hAnsi="Arial" w:eastAsia="Arial" w:cs="Arial"/>
        </w:rPr>
        <w:t xml:space="preserve">the </w:t>
      </w:r>
      <w:hyperlink r:id="rId12">
        <w:r w:rsidRPr="3675BFBA">
          <w:rPr>
            <w:rStyle w:val="Hyperlink"/>
            <w:rFonts w:ascii="Arial" w:hAnsi="Arial" w:eastAsia="Arial" w:cs="Arial"/>
            <w:color w:val="0563C1"/>
          </w:rPr>
          <w:t>Innovation in Automotive Training program</w:t>
        </w:r>
      </w:hyperlink>
      <w:r w:rsidRPr="3675BFBA">
        <w:rPr>
          <w:rFonts w:ascii="Arial" w:hAnsi="Arial" w:eastAsia="Arial" w:cs="Arial"/>
          <w:color w:val="000000" w:themeColor="text1"/>
        </w:rPr>
        <w:t>.</w:t>
      </w:r>
      <w:r w:rsidRPr="3675BFBA">
        <w:rPr>
          <w:rFonts w:ascii="Arial" w:hAnsi="Arial" w:eastAsia="Arial" w:cs="Arial"/>
        </w:rPr>
        <w:t xml:space="preserve"> </w:t>
      </w:r>
      <w:r w:rsidRPr="3675BFBA">
        <w:rPr>
          <w:rFonts w:ascii="Arial" w:hAnsi="Arial" w:eastAsia="Arial" w:cs="Arial"/>
          <w:color w:val="000000" w:themeColor="text1"/>
        </w:rPr>
        <w:t xml:space="preserve"> </w:t>
      </w:r>
    </w:p>
    <w:p w:rsidR="1160B1A8" w:rsidP="11311F3E" w:rsidRDefault="1160B1A8" w14:paraId="269784A1" w14:textId="7E0EB325">
      <w:pPr>
        <w:rPr>
          <w:rFonts w:ascii="Arial" w:hAnsi="Arial" w:eastAsia="Arial" w:cs="Arial"/>
        </w:rPr>
      </w:pPr>
      <w:r w:rsidRPr="11311F3E">
        <w:rPr>
          <w:rFonts w:ascii="Arial" w:hAnsi="Arial" w:eastAsia="Arial" w:cs="Arial"/>
        </w:rPr>
        <w:t xml:space="preserve"> </w:t>
      </w:r>
    </w:p>
    <w:p w:rsidR="1160B1A8" w:rsidP="11311F3E" w:rsidRDefault="1160B1A8" w14:paraId="24CBDD70" w14:textId="5A96CC90">
      <w:pPr>
        <w:rPr>
          <w:rFonts w:ascii="Arial" w:hAnsi="Arial" w:eastAsia="Arial" w:cs="Arial"/>
          <w:color w:val="000000" w:themeColor="text1"/>
        </w:rPr>
      </w:pPr>
      <w:r w:rsidRPr="0FC88469" w:rsidR="1160B1A8">
        <w:rPr>
          <w:rFonts w:ascii="Arial" w:hAnsi="Arial" w:eastAsia="Arial" w:cs="Arial"/>
          <w:color w:val="000000" w:themeColor="text1" w:themeTint="FF" w:themeShade="FF"/>
        </w:rPr>
        <w:t xml:space="preserve">This is not your basic ADAS calibration course! Through </w:t>
      </w:r>
      <w:r w:rsidRPr="0FC88469" w:rsidR="12348DFB">
        <w:rPr>
          <w:rFonts w:ascii="Arial" w:hAnsi="Arial" w:eastAsia="Arial" w:cs="Arial"/>
          <w:color w:val="000000" w:themeColor="text1" w:themeTint="FF" w:themeShade="FF"/>
        </w:rPr>
        <w:t>two days</w:t>
      </w:r>
      <w:r w:rsidRPr="0FC88469" w:rsidR="1160B1A8">
        <w:rPr>
          <w:rFonts w:ascii="Arial" w:hAnsi="Arial" w:eastAsia="Arial" w:cs="Arial"/>
          <w:color w:val="000000" w:themeColor="text1" w:themeTint="FF" w:themeShade="FF"/>
        </w:rPr>
        <w:t xml:space="preserve"> of in-person theoretical courses and hands-on training, you can expect to learn skills and techniques surrounding ADAS calibration and maintenance of modern vehicles’ emerging technologies. This training will address topics such as: </w:t>
      </w:r>
    </w:p>
    <w:p w:rsidR="1160B1A8" w:rsidP="11311F3E" w:rsidRDefault="1160B1A8" w14:paraId="3DE2A09C" w14:textId="45AB2F59">
      <w:pPr>
        <w:pStyle w:val="ListParagraph"/>
        <w:numPr>
          <w:ilvl w:val="1"/>
          <w:numId w:val="8"/>
        </w:numPr>
        <w:spacing w:after="0"/>
        <w:rPr>
          <w:rFonts w:ascii="Arial" w:hAnsi="Arial" w:eastAsia="Arial" w:cs="Arial"/>
        </w:rPr>
      </w:pPr>
      <w:r w:rsidRPr="11311F3E">
        <w:rPr>
          <w:rFonts w:ascii="Arial" w:hAnsi="Arial" w:eastAsia="Arial" w:cs="Arial"/>
        </w:rPr>
        <w:t>ADAS repair safety.</w:t>
      </w:r>
    </w:p>
    <w:p w:rsidR="1160B1A8" w:rsidP="11311F3E" w:rsidRDefault="1160B1A8" w14:paraId="264570BF" w14:textId="30B6AD46">
      <w:pPr>
        <w:pStyle w:val="ListParagraph"/>
        <w:numPr>
          <w:ilvl w:val="1"/>
          <w:numId w:val="8"/>
        </w:numPr>
        <w:spacing w:after="0"/>
        <w:rPr>
          <w:rFonts w:ascii="Arial" w:hAnsi="Arial" w:eastAsia="Arial" w:cs="Arial"/>
        </w:rPr>
      </w:pPr>
      <w:r w:rsidRPr="11311F3E">
        <w:rPr>
          <w:rFonts w:ascii="Arial" w:hAnsi="Arial" w:eastAsia="Arial" w:cs="Arial"/>
        </w:rPr>
        <w:t>Calibration of current ADAS cameras and radars.</w:t>
      </w:r>
    </w:p>
    <w:p w:rsidR="1160B1A8" w:rsidP="11311F3E" w:rsidRDefault="1160B1A8" w14:paraId="1F9D1A78" w14:textId="74A1A7DF">
      <w:pPr>
        <w:pStyle w:val="ListParagraph"/>
        <w:numPr>
          <w:ilvl w:val="1"/>
          <w:numId w:val="8"/>
        </w:numPr>
        <w:spacing w:after="0"/>
        <w:rPr>
          <w:rFonts w:ascii="Arial" w:hAnsi="Arial" w:eastAsia="Arial" w:cs="Arial"/>
        </w:rPr>
      </w:pPr>
      <w:r w:rsidRPr="11311F3E">
        <w:rPr>
          <w:rFonts w:ascii="Arial" w:hAnsi="Arial" w:eastAsia="Arial" w:cs="Arial"/>
        </w:rPr>
        <w:t>ADAS operation scenarios.</w:t>
      </w:r>
    </w:p>
    <w:p w:rsidR="1160B1A8" w:rsidP="11311F3E" w:rsidRDefault="1160B1A8" w14:paraId="2D24E113" w14:textId="00316F7F">
      <w:pPr>
        <w:pStyle w:val="ListParagraph"/>
        <w:numPr>
          <w:ilvl w:val="1"/>
          <w:numId w:val="8"/>
        </w:numPr>
        <w:spacing w:after="0"/>
        <w:rPr>
          <w:rFonts w:ascii="Arial" w:hAnsi="Arial" w:eastAsia="Arial" w:cs="Arial"/>
        </w:rPr>
      </w:pPr>
      <w:r w:rsidRPr="11311F3E">
        <w:rPr>
          <w:rFonts w:ascii="Arial" w:hAnsi="Arial" w:eastAsia="Arial" w:cs="Arial"/>
        </w:rPr>
        <w:t>What happens when calibration is incorrect.</w:t>
      </w:r>
    </w:p>
    <w:p w:rsidR="1160B1A8" w:rsidP="11311F3E" w:rsidRDefault="1160B1A8" w14:paraId="6E86C634" w14:textId="51F0EAB5">
      <w:pPr>
        <w:rPr>
          <w:rFonts w:ascii="Arial" w:hAnsi="Arial" w:eastAsia="Arial" w:cs="Arial"/>
          <w:color w:val="000000" w:themeColor="text1"/>
        </w:rPr>
      </w:pPr>
      <w:r w:rsidRPr="11311F3E">
        <w:rPr>
          <w:rFonts w:ascii="Arial" w:hAnsi="Arial" w:eastAsia="Arial" w:cs="Arial"/>
          <w:color w:val="000000" w:themeColor="text1"/>
        </w:rPr>
        <w:t xml:space="preserve"> </w:t>
      </w:r>
    </w:p>
    <w:p w:rsidR="1160B1A8" w:rsidP="11311F3E" w:rsidRDefault="1160B1A8" w14:paraId="2C80B8DA" w14:textId="57618D85">
      <w:pPr>
        <w:rPr>
          <w:rFonts w:ascii="Arial" w:hAnsi="Arial" w:eastAsia="Arial" w:cs="Arial"/>
          <w:color w:val="000000" w:themeColor="text1"/>
        </w:rPr>
      </w:pPr>
      <w:r w:rsidRPr="0FC88469" w:rsidR="1160B1A8">
        <w:rPr>
          <w:rFonts w:ascii="Arial" w:hAnsi="Arial" w:eastAsia="Arial" w:cs="Arial"/>
          <w:color w:val="000000" w:themeColor="text1" w:themeTint="FF" w:themeShade="FF"/>
        </w:rPr>
        <w:t xml:space="preserve">This </w:t>
      </w:r>
      <w:r w:rsidRPr="0FC88469" w:rsidR="003B0B44">
        <w:rPr>
          <w:rFonts w:ascii="Arial" w:hAnsi="Arial" w:eastAsia="Arial" w:cs="Arial"/>
          <w:color w:val="000000" w:themeColor="text1" w:themeTint="FF" w:themeShade="FF"/>
        </w:rPr>
        <w:t>training</w:t>
      </w:r>
      <w:r w:rsidRPr="0FC88469" w:rsidR="003B0B44">
        <w:rPr>
          <w:rFonts w:ascii="Arial" w:hAnsi="Arial" w:eastAsia="Arial" w:cs="Arial"/>
          <w:color w:val="000000" w:themeColor="text1" w:themeTint="FF" w:themeShade="FF"/>
        </w:rPr>
        <w:t xml:space="preserve"> </w:t>
      </w:r>
      <w:r w:rsidRPr="0FC88469" w:rsidR="1160B1A8">
        <w:rPr>
          <w:rFonts w:ascii="Arial" w:hAnsi="Arial" w:eastAsia="Arial" w:cs="Arial"/>
          <w:color w:val="000000" w:themeColor="text1" w:themeTint="FF" w:themeShade="FF"/>
        </w:rPr>
        <w:t xml:space="preserve">is </w:t>
      </w:r>
      <w:r w:rsidRPr="0FC88469" w:rsidR="0D5A1E1E">
        <w:rPr>
          <w:rFonts w:ascii="Arial" w:hAnsi="Arial" w:eastAsia="Arial" w:cs="Arial"/>
          <w:color w:val="000000" w:themeColor="text1" w:themeTint="FF" w:themeShade="FF"/>
        </w:rPr>
        <w:t xml:space="preserve">designed for </w:t>
      </w:r>
      <w:r w:rsidRPr="0FC88469" w:rsidR="003B0B44">
        <w:rPr>
          <w:rFonts w:ascii="Arial" w:hAnsi="Arial" w:eastAsia="Arial" w:cs="Arial"/>
          <w:color w:val="000000" w:themeColor="text1" w:themeTint="FF" w:themeShade="FF"/>
        </w:rPr>
        <w:t>currently</w:t>
      </w:r>
      <w:r w:rsidRPr="0FC88469" w:rsidR="1160B1A8">
        <w:rPr>
          <w:rFonts w:ascii="Arial" w:hAnsi="Arial" w:eastAsia="Arial" w:cs="Arial"/>
          <w:color w:val="000000" w:themeColor="text1" w:themeTint="FF" w:themeShade="FF"/>
        </w:rPr>
        <w:t xml:space="preserve"> licensed automotive technicians and senior level apprentices looking to further their skills in ADAS calibration safety and repair. </w:t>
      </w:r>
    </w:p>
    <w:p w:rsidR="00BF3D6A" w:rsidP="00BF3D6A" w:rsidRDefault="00BF3D6A" w14:paraId="4AB99CA7" w14:textId="4A7B1A32">
      <w:pPr>
        <w:rPr>
          <w:rFonts w:ascii="Arial" w:hAnsi="Arial" w:eastAsia="Arial" w:cs="Arial"/>
        </w:rPr>
      </w:pPr>
      <w:r w:rsidRPr="0FC88469" w:rsidR="00BF3D6A">
        <w:rPr>
          <w:rFonts w:ascii="Arial" w:hAnsi="Arial" w:eastAsia="Arial" w:cs="Arial"/>
        </w:rPr>
        <w:t>This training</w:t>
      </w:r>
      <w:r w:rsidRPr="0FC88469" w:rsidR="003B0B44">
        <w:rPr>
          <w:rFonts w:ascii="Arial" w:hAnsi="Arial" w:eastAsia="Arial" w:cs="Arial"/>
        </w:rPr>
        <w:t xml:space="preserve"> </w:t>
      </w:r>
      <w:r w:rsidRPr="0FC88469" w:rsidR="00BF3D6A">
        <w:rPr>
          <w:rFonts w:ascii="Arial" w:hAnsi="Arial" w:eastAsia="Arial" w:cs="Arial"/>
        </w:rPr>
        <w:t xml:space="preserve">offers multiple start dates, </w:t>
      </w:r>
      <w:r w:rsidRPr="0FC88469" w:rsidR="00BF3D6A">
        <w:rPr>
          <w:rFonts w:ascii="Arial" w:hAnsi="Arial" w:eastAsia="Arial" w:cs="Arial"/>
        </w:rPr>
        <w:t>commencing</w:t>
      </w:r>
      <w:r w:rsidRPr="0FC88469" w:rsidR="00BF3D6A">
        <w:rPr>
          <w:rFonts w:ascii="Arial" w:hAnsi="Arial" w:eastAsia="Arial" w:cs="Arial"/>
        </w:rPr>
        <w:t xml:space="preserve"> Spring/Summer </w:t>
      </w:r>
      <w:r w:rsidRPr="0FC88469" w:rsidR="003B0B44">
        <w:rPr>
          <w:rFonts w:ascii="Arial" w:hAnsi="Arial" w:eastAsia="Arial" w:cs="Arial"/>
        </w:rPr>
        <w:t>202</w:t>
      </w:r>
      <w:r w:rsidRPr="0FC88469" w:rsidR="003B0B44">
        <w:rPr>
          <w:rFonts w:ascii="Arial" w:hAnsi="Arial" w:eastAsia="Arial" w:cs="Arial"/>
        </w:rPr>
        <w:t>5</w:t>
      </w:r>
      <w:r w:rsidRPr="0FC88469" w:rsidR="003B0B44">
        <w:rPr>
          <w:rFonts w:ascii="Arial" w:hAnsi="Arial" w:eastAsia="Arial" w:cs="Arial"/>
        </w:rPr>
        <w:t xml:space="preserve"> </w:t>
      </w:r>
      <w:r w:rsidRPr="0FC88469" w:rsidR="00BF3D6A">
        <w:rPr>
          <w:rFonts w:ascii="Arial" w:hAnsi="Arial" w:eastAsia="Arial" w:cs="Arial"/>
        </w:rPr>
        <w:t xml:space="preserve">and ending in March </w:t>
      </w:r>
      <w:r w:rsidRPr="0FC88469" w:rsidR="003B0B44">
        <w:rPr>
          <w:rFonts w:ascii="Arial" w:hAnsi="Arial" w:eastAsia="Arial" w:cs="Arial"/>
        </w:rPr>
        <w:t>202</w:t>
      </w:r>
      <w:r w:rsidRPr="0FC88469" w:rsidR="003B0B44">
        <w:rPr>
          <w:rFonts w:ascii="Arial" w:hAnsi="Arial" w:eastAsia="Arial" w:cs="Arial"/>
        </w:rPr>
        <w:t>6</w:t>
      </w:r>
      <w:r w:rsidRPr="0FC88469" w:rsidR="003B0B44">
        <w:rPr>
          <w:rFonts w:ascii="Arial" w:hAnsi="Arial" w:eastAsia="Arial" w:cs="Arial"/>
        </w:rPr>
        <w:t xml:space="preserve"> </w:t>
      </w:r>
      <w:r w:rsidRPr="0FC88469" w:rsidR="00BF3D6A">
        <w:rPr>
          <w:rFonts w:ascii="Arial" w:hAnsi="Arial" w:eastAsia="Arial" w:cs="Arial"/>
        </w:rPr>
        <w:t xml:space="preserve">at the college of your choosing: </w:t>
      </w:r>
    </w:p>
    <w:p w:rsidR="003B0B44" w:rsidP="00BF3D6A" w:rsidRDefault="003B0B44" w14:paraId="4314D751" w14:textId="77777777">
      <w:pPr>
        <w:pStyle w:val="ListParagraph"/>
        <w:numPr>
          <w:ilvl w:val="0"/>
          <w:numId w:val="14"/>
        </w:numPr>
        <w:spacing w:after="0"/>
        <w:rPr>
          <w:rFonts w:ascii="Arial" w:hAnsi="Arial" w:eastAsia="Arial" w:cs="Arial"/>
        </w:rPr>
      </w:pPr>
      <w:r w:rsidRPr="0FC88469" w:rsidR="003B0B44">
        <w:rPr>
          <w:rFonts w:ascii="Arial" w:hAnsi="Arial" w:eastAsia="Arial" w:cs="Arial"/>
        </w:rPr>
        <w:t>Cambrian College, Sudbury Campus</w:t>
      </w:r>
    </w:p>
    <w:p w:rsidR="00BF3D6A" w:rsidP="00BF3D6A" w:rsidRDefault="00BF3D6A" w14:paraId="62B504AB" w14:textId="1F20A98A">
      <w:pPr>
        <w:pStyle w:val="ListParagraph"/>
        <w:numPr>
          <w:ilvl w:val="0"/>
          <w:numId w:val="14"/>
        </w:numPr>
        <w:spacing w:after="0"/>
        <w:rPr>
          <w:rFonts w:ascii="Arial" w:hAnsi="Arial" w:eastAsia="Arial" w:cs="Arial"/>
        </w:rPr>
      </w:pPr>
      <w:r w:rsidRPr="11311F3E">
        <w:rPr>
          <w:rFonts w:ascii="Arial" w:hAnsi="Arial" w:eastAsia="Arial" w:cs="Arial"/>
        </w:rPr>
        <w:t xml:space="preserve">Conestoga College, Guelph </w:t>
      </w:r>
      <w:r>
        <w:rPr>
          <w:rFonts w:ascii="Arial" w:hAnsi="Arial" w:eastAsia="Arial" w:cs="Arial"/>
        </w:rPr>
        <w:t>C</w:t>
      </w:r>
      <w:r w:rsidRPr="11311F3E">
        <w:rPr>
          <w:rFonts w:ascii="Arial" w:hAnsi="Arial" w:eastAsia="Arial" w:cs="Arial"/>
        </w:rPr>
        <w:t xml:space="preserve">ampus </w:t>
      </w:r>
    </w:p>
    <w:p w:rsidR="00BF3D6A" w:rsidP="00BF3D6A" w:rsidRDefault="00BF3D6A" w14:paraId="4AE7A47B" w14:textId="00C58760">
      <w:pPr>
        <w:pStyle w:val="ListParagraph"/>
        <w:numPr>
          <w:ilvl w:val="0"/>
          <w:numId w:val="14"/>
        </w:numPr>
        <w:spacing w:after="0"/>
        <w:rPr>
          <w:rFonts w:ascii="Arial" w:hAnsi="Arial" w:eastAsia="Arial" w:cs="Arial"/>
        </w:rPr>
      </w:pPr>
      <w:r w:rsidRPr="0FC88469" w:rsidR="00BF3D6A">
        <w:rPr>
          <w:rFonts w:ascii="Arial" w:hAnsi="Arial" w:eastAsia="Arial" w:cs="Arial"/>
        </w:rPr>
        <w:t>Mohawk College, S</w:t>
      </w:r>
      <w:r w:rsidRPr="0FC88469" w:rsidR="003B0B44">
        <w:rPr>
          <w:rFonts w:ascii="Arial" w:hAnsi="Arial" w:eastAsia="Arial" w:cs="Arial"/>
        </w:rPr>
        <w:t>t</w:t>
      </w:r>
      <w:r w:rsidRPr="0FC88469" w:rsidR="00BF3D6A">
        <w:rPr>
          <w:rFonts w:ascii="Arial" w:hAnsi="Arial" w:eastAsia="Arial" w:cs="Arial"/>
        </w:rPr>
        <w:t>oney Creek Campus</w:t>
      </w:r>
    </w:p>
    <w:p w:rsidR="00BF3D6A" w:rsidP="00BF3D6A" w:rsidRDefault="00BF3D6A" w14:paraId="08370645" w14:textId="77777777">
      <w:pPr>
        <w:pStyle w:val="ListParagraph"/>
        <w:numPr>
          <w:ilvl w:val="0"/>
          <w:numId w:val="14"/>
        </w:numPr>
        <w:spacing w:after="0"/>
        <w:rPr>
          <w:rFonts w:ascii="Arial" w:hAnsi="Arial" w:eastAsia="Arial" w:cs="Arial"/>
        </w:rPr>
      </w:pPr>
      <w:r w:rsidRPr="00BF3D6A">
        <w:rPr>
          <w:rFonts w:ascii="Arial" w:hAnsi="Arial" w:eastAsia="Arial" w:cs="Arial"/>
        </w:rPr>
        <w:t xml:space="preserve">Fanshawe College, London Campus </w:t>
      </w:r>
    </w:p>
    <w:p w:rsidR="1160B1A8" w:rsidP="6E665816" w:rsidRDefault="1160B1A8" w14:paraId="0B06D06F" w14:textId="1BFAC397">
      <w:pPr>
        <w:pStyle w:val="Normal"/>
        <w:spacing w:after="0"/>
        <w:ind w:left="1440"/>
        <w:rPr>
          <w:rFonts w:ascii="Arial" w:hAnsi="Arial" w:eastAsia="Arial" w:cs="Arial"/>
        </w:rPr>
      </w:pPr>
    </w:p>
    <w:p w:rsidR="1160B1A8" w:rsidP="11311F3E" w:rsidRDefault="1160B1A8" w14:paraId="11FEA18B" w14:textId="3430F8A7">
      <w:pPr>
        <w:rPr>
          <w:rFonts w:ascii="Arial" w:hAnsi="Arial" w:eastAsia="Arial" w:cs="Arial"/>
          <w:sz w:val="24"/>
          <w:szCs w:val="24"/>
        </w:rPr>
      </w:pPr>
      <w:r w:rsidRPr="11311F3E">
        <w:rPr>
          <w:rFonts w:ascii="Arial" w:hAnsi="Arial" w:eastAsia="Arial" w:cs="Arial"/>
          <w:color w:val="000000" w:themeColor="text1"/>
        </w:rPr>
        <w:t xml:space="preserve">I encourage you to submit your interest in receiving free training via this </w:t>
      </w:r>
      <w:hyperlink w:anchor="form" r:id="rId13">
        <w:r w:rsidRPr="11311F3E">
          <w:rPr>
            <w:rStyle w:val="Hyperlink"/>
            <w:rFonts w:ascii="Arial" w:hAnsi="Arial" w:eastAsia="Arial" w:cs="Arial"/>
            <w:color w:val="0563C1"/>
          </w:rPr>
          <w:t>short online application form</w:t>
        </w:r>
      </w:hyperlink>
      <w:r w:rsidRPr="11311F3E">
        <w:rPr>
          <w:rFonts w:ascii="Arial" w:hAnsi="Arial" w:eastAsia="Arial" w:cs="Arial"/>
          <w:color w:val="000000" w:themeColor="text1"/>
        </w:rPr>
        <w:t>.</w:t>
      </w:r>
      <w:r w:rsidRPr="11311F3E">
        <w:rPr>
          <w:rFonts w:ascii="Arial" w:hAnsi="Arial" w:eastAsia="Arial" w:cs="Arial"/>
          <w:sz w:val="24"/>
          <w:szCs w:val="24"/>
        </w:rPr>
        <w:t xml:space="preserve"> </w:t>
      </w:r>
      <w:r w:rsidRPr="00BF3D6A">
        <w:rPr>
          <w:rFonts w:ascii="Arial" w:hAnsi="Arial" w:eastAsia="Arial" w:cs="Arial"/>
        </w:rPr>
        <w:t xml:space="preserve">For more information you may consult </w:t>
      </w:r>
      <w:hyperlink r:id="rId14">
        <w:r w:rsidRPr="007556E2">
          <w:rPr>
            <w:rStyle w:val="Hyperlink"/>
            <w:rFonts w:ascii="Arial" w:hAnsi="Arial" w:eastAsia="Arial" w:cs="Arial"/>
            <w:color w:val="0563C1"/>
          </w:rPr>
          <w:t>Innovation in Automotive training</w:t>
        </w:r>
      </w:hyperlink>
      <w:r w:rsidRPr="00BF3D6A">
        <w:rPr>
          <w:rFonts w:ascii="Arial" w:hAnsi="Arial" w:eastAsia="Arial" w:cs="Arial"/>
        </w:rPr>
        <w:t>.</w:t>
      </w:r>
      <w:r w:rsidRPr="11311F3E">
        <w:rPr>
          <w:rFonts w:ascii="Arial" w:hAnsi="Arial" w:eastAsia="Arial" w:cs="Arial"/>
          <w:sz w:val="24"/>
          <w:szCs w:val="24"/>
        </w:rPr>
        <w:t xml:space="preserve"> </w:t>
      </w:r>
    </w:p>
    <w:p w:rsidR="1160B1A8" w:rsidRDefault="1160B1A8" w14:paraId="3F87B185" w14:textId="01D9D637">
      <w:r w:rsidRPr="11311F3E">
        <w:rPr>
          <w:rStyle w:val="normaltextrun"/>
          <w:rFonts w:ascii="Times New Roman" w:hAnsi="Times New Roman" w:eastAsia="Times New Roman" w:cs="Times New Roman"/>
          <w:sz w:val="24"/>
          <w:szCs w:val="24"/>
        </w:rPr>
        <w:t xml:space="preserve"> </w:t>
      </w:r>
    </w:p>
    <w:p w:rsidR="1160B1A8" w:rsidP="0FC88469" w:rsidRDefault="1160B1A8" w14:paraId="35029A5B" w14:textId="4D95A4B8">
      <w:pPr>
        <w:rPr>
          <w:rFonts w:ascii="Arial" w:hAnsi="Arial" w:eastAsia="Arial" w:cs="Arial"/>
          <w:i w:val="1"/>
          <w:iCs w:val="1"/>
          <w:color w:val="333333"/>
          <w:sz w:val="20"/>
          <w:szCs w:val="20"/>
        </w:rPr>
      </w:pPr>
      <w:r w:rsidRPr="0FC88469" w:rsidR="1160B1A8">
        <w:rPr>
          <w:rFonts w:ascii="Arial" w:hAnsi="Arial" w:eastAsia="Arial" w:cs="Arial"/>
          <w:i w:val="1"/>
          <w:iCs w:val="1"/>
          <w:color w:val="333333"/>
          <w:sz w:val="20"/>
          <w:szCs w:val="20"/>
        </w:rPr>
        <w:t>Note</w:t>
      </w:r>
      <w:r w:rsidRPr="0FC88469" w:rsidR="1160B1A8">
        <w:rPr>
          <w:rStyle w:val="normaltextrun"/>
          <w:rFonts w:ascii="Arial" w:hAnsi="Arial" w:eastAsia="Arial" w:cs="Arial"/>
          <w:i w:val="1"/>
          <w:iCs w:val="1"/>
          <w:sz w:val="20"/>
          <w:szCs w:val="20"/>
        </w:rPr>
        <w:t>: The Innovation in Automotive Training program is offered in collaboration with</w:t>
      </w:r>
      <w:r w:rsidRPr="0FC88469" w:rsidR="003B0B44">
        <w:rPr>
          <w:rStyle w:val="normaltextrun"/>
          <w:rFonts w:ascii="Arial" w:hAnsi="Arial" w:eastAsia="Arial" w:cs="Arial"/>
          <w:i w:val="1"/>
          <w:iCs w:val="1"/>
          <w:sz w:val="20"/>
          <w:szCs w:val="20"/>
        </w:rPr>
        <w:t xml:space="preserve"> Cambrian College,</w:t>
      </w:r>
      <w:r w:rsidRPr="0FC88469" w:rsidR="1160B1A8">
        <w:rPr>
          <w:rStyle w:val="normaltextrun"/>
          <w:rFonts w:ascii="Arial" w:hAnsi="Arial" w:eastAsia="Arial" w:cs="Arial"/>
          <w:i w:val="1"/>
          <w:iCs w:val="1"/>
          <w:sz w:val="20"/>
          <w:szCs w:val="20"/>
        </w:rPr>
        <w:t xml:space="preserve"> Conestoga College, Fanshawe College, </w:t>
      </w:r>
      <w:r w:rsidRPr="0FC88469" w:rsidR="00BF3D6A">
        <w:rPr>
          <w:rStyle w:val="normaltextrun"/>
          <w:rFonts w:ascii="Arial" w:hAnsi="Arial" w:eastAsia="Arial" w:cs="Arial"/>
          <w:i w:val="1"/>
          <w:iCs w:val="1"/>
          <w:sz w:val="20"/>
          <w:szCs w:val="20"/>
        </w:rPr>
        <w:t>Mohawk College</w:t>
      </w:r>
      <w:r w:rsidRPr="0FC88469" w:rsidR="1160B1A8">
        <w:rPr>
          <w:rStyle w:val="normaltextrun"/>
          <w:rFonts w:ascii="Arial" w:hAnsi="Arial" w:eastAsia="Arial" w:cs="Arial"/>
          <w:i w:val="1"/>
          <w:iCs w:val="1"/>
          <w:sz w:val="20"/>
          <w:szCs w:val="20"/>
        </w:rPr>
        <w:t xml:space="preserve"> and Plug N’ Drive. This Employment Ontario project </w:t>
      </w:r>
      <w:r w:rsidRPr="0FC88469" w:rsidR="1160B1A8">
        <w:rPr>
          <w:rFonts w:ascii="Arial" w:hAnsi="Arial" w:eastAsia="Arial" w:cs="Arial"/>
          <w:i w:val="1"/>
          <w:iCs w:val="1"/>
          <w:sz w:val="20"/>
          <w:szCs w:val="20"/>
        </w:rPr>
        <w:t>is funded in part by the Government of Canada and the Government of Ontario</w:t>
      </w:r>
      <w:r w:rsidRPr="0FC88469" w:rsidR="1160B1A8">
        <w:rPr>
          <w:rStyle w:val="normaltextrun"/>
          <w:rFonts w:ascii="Arial" w:hAnsi="Arial" w:eastAsia="Arial" w:cs="Arial"/>
          <w:i w:val="1"/>
          <w:iCs w:val="1"/>
          <w:sz w:val="20"/>
          <w:szCs w:val="20"/>
        </w:rPr>
        <w:t>. This program is offered in English only. </w:t>
      </w:r>
      <w:r w:rsidRPr="0FC88469" w:rsidR="1160B1A8">
        <w:rPr>
          <w:rFonts w:ascii="Arial" w:hAnsi="Arial" w:eastAsia="Arial" w:cs="Arial"/>
          <w:i w:val="1"/>
          <w:iCs w:val="1"/>
          <w:color w:val="333333"/>
          <w:sz w:val="20"/>
          <w:szCs w:val="20"/>
        </w:rPr>
        <w:t xml:space="preserve"> </w:t>
      </w:r>
    </w:p>
    <w:p w:rsidR="11311F3E" w:rsidP="11311F3E" w:rsidRDefault="11311F3E" w14:paraId="25688672" w14:textId="548B30BF">
      <w:pPr>
        <w:rPr>
          <w:rFonts w:ascii="Segoe UI" w:hAnsi="Segoe UI" w:eastAsia="Segoe UI" w:cs="Segoe UI"/>
          <w:sz w:val="18"/>
          <w:szCs w:val="18"/>
        </w:rPr>
      </w:pPr>
    </w:p>
    <w:p w:rsidR="11311F3E" w:rsidP="00BF3D6A" w:rsidRDefault="1160B1A8" w14:paraId="04678D5C" w14:textId="7B2856EF">
      <w:r w:rsidRPr="11311F3E">
        <w:rPr>
          <w:rFonts w:ascii="Arial" w:hAnsi="Arial" w:eastAsia="Arial" w:cs="Arial"/>
          <w:color w:val="333333"/>
        </w:rPr>
        <w:t>Thank</w:t>
      </w:r>
      <w:r w:rsidRPr="11311F3E">
        <w:rPr>
          <w:rStyle w:val="eop"/>
          <w:rFonts w:ascii="Arial" w:hAnsi="Arial" w:eastAsia="Arial" w:cs="Arial"/>
          <w:sz w:val="24"/>
          <w:szCs w:val="24"/>
        </w:rPr>
        <w:t xml:space="preserve"> </w:t>
      </w:r>
      <w:r w:rsidRPr="11311F3E">
        <w:rPr>
          <w:rStyle w:val="eop"/>
          <w:rFonts w:ascii="Arial" w:hAnsi="Arial" w:eastAsia="Arial" w:cs="Arial"/>
        </w:rPr>
        <w:t>you</w:t>
      </w:r>
      <w:r w:rsidRPr="11311F3E">
        <w:rPr>
          <w:rStyle w:val="eop"/>
          <w:rFonts w:ascii="Arial" w:hAnsi="Arial" w:eastAsia="Arial" w:cs="Arial"/>
          <w:sz w:val="24"/>
          <w:szCs w:val="24"/>
        </w:rPr>
        <w:t>,</w:t>
      </w:r>
      <w:r w:rsidRPr="11311F3E">
        <w:rPr>
          <w:rStyle w:val="eop"/>
          <w:rFonts w:ascii="Arial" w:hAnsi="Arial" w:eastAsia="Arial" w:cs="Arial"/>
          <w:i/>
          <w:iCs/>
          <w:sz w:val="24"/>
          <w:szCs w:val="24"/>
        </w:rPr>
        <w:t xml:space="preserve"> </w:t>
      </w:r>
      <w:r w:rsidRPr="11311F3E">
        <w:rPr>
          <w:rFonts w:ascii="Arial" w:hAnsi="Arial" w:eastAsia="Arial" w:cs="Arial"/>
          <w:sz w:val="24"/>
          <w:szCs w:val="24"/>
        </w:rPr>
        <w:t xml:space="preserve"> </w:t>
      </w:r>
      <w:r>
        <w:br/>
      </w:r>
      <w:r w:rsidRPr="11311F3E">
        <w:rPr>
          <w:rFonts w:ascii="Arial" w:hAnsi="Arial" w:eastAsia="Arial" w:cs="Arial"/>
          <w:sz w:val="24"/>
          <w:szCs w:val="24"/>
        </w:rPr>
        <w:t xml:space="preserve">  </w:t>
      </w:r>
      <w:r>
        <w:br/>
      </w:r>
      <w:r w:rsidRPr="11311F3E">
        <w:rPr>
          <w:rFonts w:ascii="Arial" w:hAnsi="Arial" w:eastAsia="Arial" w:cs="Arial"/>
          <w:sz w:val="24"/>
          <w:szCs w:val="24"/>
        </w:rPr>
        <w:t xml:space="preserve"> </w:t>
      </w:r>
      <w:r w:rsidRPr="11311F3E">
        <w:rPr>
          <w:rFonts w:ascii="Arial" w:hAnsi="Arial" w:eastAsia="Arial" w:cs="Arial"/>
          <w:color w:val="FF0000"/>
        </w:rPr>
        <w:t>[Insert your signature]</w:t>
      </w:r>
    </w:p>
    <w:sectPr w:rsidR="11311F3E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E156E" w:rsidP="009A1968" w:rsidRDefault="002E156E" w14:paraId="43E311A4" w14:textId="77777777">
      <w:pPr>
        <w:spacing w:after="0" w:line="240" w:lineRule="auto"/>
      </w:pPr>
      <w:r>
        <w:separator/>
      </w:r>
    </w:p>
  </w:endnote>
  <w:endnote w:type="continuationSeparator" w:id="0">
    <w:p w:rsidR="002E156E" w:rsidP="009A1968" w:rsidRDefault="002E156E" w14:paraId="24099FF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A1968" w:rsidRDefault="009A1968" w14:paraId="490630BC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A1968" w:rsidRDefault="009A1968" w14:paraId="468235E3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A1968" w:rsidRDefault="009A1968" w14:paraId="6311DEE8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E156E" w:rsidP="009A1968" w:rsidRDefault="002E156E" w14:paraId="589F3041" w14:textId="77777777">
      <w:pPr>
        <w:spacing w:after="0" w:line="240" w:lineRule="auto"/>
      </w:pPr>
      <w:r>
        <w:separator/>
      </w:r>
    </w:p>
  </w:footnote>
  <w:footnote w:type="continuationSeparator" w:id="0">
    <w:p w:rsidR="002E156E" w:rsidP="009A1968" w:rsidRDefault="002E156E" w14:paraId="391B33F3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A1968" w:rsidRDefault="009A1968" w14:paraId="156C6F5D" w14:textId="6FEE88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A1968" w:rsidRDefault="009A1968" w14:paraId="1B95DCC9" w14:textId="2CEA39D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A1968" w:rsidRDefault="009A1968" w14:paraId="79B1B685" w14:textId="0D43750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0302C"/>
    <w:multiLevelType w:val="hybridMultilevel"/>
    <w:tmpl w:val="02E67454"/>
    <w:lvl w:ilvl="0" w:tplc="511CF240">
      <w:start w:val="1"/>
      <w:numFmt w:val="decimal"/>
      <w:lvlText w:val="%1."/>
      <w:lvlJc w:val="left"/>
      <w:pPr>
        <w:ind w:left="720" w:hanging="360"/>
      </w:pPr>
    </w:lvl>
    <w:lvl w:ilvl="1" w:tplc="1FE28A94">
      <w:start w:val="1"/>
      <w:numFmt w:val="lowerLetter"/>
      <w:lvlText w:val="%2."/>
      <w:lvlJc w:val="left"/>
      <w:pPr>
        <w:ind w:left="1440" w:hanging="360"/>
      </w:pPr>
    </w:lvl>
    <w:lvl w:ilvl="2" w:tplc="CA247E32">
      <w:start w:val="1"/>
      <w:numFmt w:val="lowerRoman"/>
      <w:lvlText w:val="%3."/>
      <w:lvlJc w:val="right"/>
      <w:pPr>
        <w:ind w:left="2160" w:hanging="180"/>
      </w:pPr>
    </w:lvl>
    <w:lvl w:ilvl="3" w:tplc="A9407CB4">
      <w:start w:val="1"/>
      <w:numFmt w:val="decimal"/>
      <w:lvlText w:val="%4."/>
      <w:lvlJc w:val="left"/>
      <w:pPr>
        <w:ind w:left="2880" w:hanging="360"/>
      </w:pPr>
    </w:lvl>
    <w:lvl w:ilvl="4" w:tplc="82CAFF3E">
      <w:start w:val="1"/>
      <w:numFmt w:val="lowerLetter"/>
      <w:lvlText w:val="%5."/>
      <w:lvlJc w:val="left"/>
      <w:pPr>
        <w:ind w:left="3600" w:hanging="360"/>
      </w:pPr>
    </w:lvl>
    <w:lvl w:ilvl="5" w:tplc="8EAA98F2">
      <w:start w:val="1"/>
      <w:numFmt w:val="lowerRoman"/>
      <w:lvlText w:val="%6."/>
      <w:lvlJc w:val="right"/>
      <w:pPr>
        <w:ind w:left="4320" w:hanging="180"/>
      </w:pPr>
    </w:lvl>
    <w:lvl w:ilvl="6" w:tplc="25AA4B22">
      <w:start w:val="1"/>
      <w:numFmt w:val="decimal"/>
      <w:lvlText w:val="%7."/>
      <w:lvlJc w:val="left"/>
      <w:pPr>
        <w:ind w:left="5040" w:hanging="360"/>
      </w:pPr>
    </w:lvl>
    <w:lvl w:ilvl="7" w:tplc="D0D28A14">
      <w:start w:val="1"/>
      <w:numFmt w:val="lowerLetter"/>
      <w:lvlText w:val="%8."/>
      <w:lvlJc w:val="left"/>
      <w:pPr>
        <w:ind w:left="5760" w:hanging="360"/>
      </w:pPr>
    </w:lvl>
    <w:lvl w:ilvl="8" w:tplc="CC8CC2A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D070E"/>
    <w:multiLevelType w:val="hybridMultilevel"/>
    <w:tmpl w:val="5888ED02"/>
    <w:lvl w:ilvl="0" w:tplc="1F30F318">
      <w:start w:val="2"/>
      <w:numFmt w:val="decimal"/>
      <w:lvlText w:val="%1."/>
      <w:lvlJc w:val="left"/>
      <w:pPr>
        <w:ind w:left="720" w:hanging="360"/>
      </w:pPr>
    </w:lvl>
    <w:lvl w:ilvl="1" w:tplc="99D868D0">
      <w:start w:val="1"/>
      <w:numFmt w:val="lowerLetter"/>
      <w:lvlText w:val="%2."/>
      <w:lvlJc w:val="left"/>
      <w:pPr>
        <w:ind w:left="1440" w:hanging="360"/>
      </w:pPr>
    </w:lvl>
    <w:lvl w:ilvl="2" w:tplc="60F861B0">
      <w:start w:val="1"/>
      <w:numFmt w:val="lowerRoman"/>
      <w:lvlText w:val="%3."/>
      <w:lvlJc w:val="right"/>
      <w:pPr>
        <w:ind w:left="2160" w:hanging="180"/>
      </w:pPr>
    </w:lvl>
    <w:lvl w:ilvl="3" w:tplc="2C4CE36A">
      <w:start w:val="1"/>
      <w:numFmt w:val="decimal"/>
      <w:lvlText w:val="%4."/>
      <w:lvlJc w:val="left"/>
      <w:pPr>
        <w:ind w:left="2880" w:hanging="360"/>
      </w:pPr>
    </w:lvl>
    <w:lvl w:ilvl="4" w:tplc="155A6F04">
      <w:start w:val="1"/>
      <w:numFmt w:val="lowerLetter"/>
      <w:lvlText w:val="%5."/>
      <w:lvlJc w:val="left"/>
      <w:pPr>
        <w:ind w:left="3600" w:hanging="360"/>
      </w:pPr>
    </w:lvl>
    <w:lvl w:ilvl="5" w:tplc="60DE9B72">
      <w:start w:val="1"/>
      <w:numFmt w:val="lowerRoman"/>
      <w:lvlText w:val="%6."/>
      <w:lvlJc w:val="right"/>
      <w:pPr>
        <w:ind w:left="4320" w:hanging="180"/>
      </w:pPr>
    </w:lvl>
    <w:lvl w:ilvl="6" w:tplc="F9EEB564">
      <w:start w:val="1"/>
      <w:numFmt w:val="decimal"/>
      <w:lvlText w:val="%7."/>
      <w:lvlJc w:val="left"/>
      <w:pPr>
        <w:ind w:left="5040" w:hanging="360"/>
      </w:pPr>
    </w:lvl>
    <w:lvl w:ilvl="7" w:tplc="536CD100">
      <w:start w:val="1"/>
      <w:numFmt w:val="lowerLetter"/>
      <w:lvlText w:val="%8."/>
      <w:lvlJc w:val="left"/>
      <w:pPr>
        <w:ind w:left="5760" w:hanging="360"/>
      </w:pPr>
    </w:lvl>
    <w:lvl w:ilvl="8" w:tplc="AA66AE3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2DEC4"/>
    <w:multiLevelType w:val="hybridMultilevel"/>
    <w:tmpl w:val="7B000FBA"/>
    <w:lvl w:ilvl="0" w:tplc="C7BAB05E">
      <w:start w:val="1"/>
      <w:numFmt w:val="decimal"/>
      <w:lvlText w:val="%1."/>
      <w:lvlJc w:val="left"/>
      <w:pPr>
        <w:ind w:left="720" w:hanging="360"/>
      </w:pPr>
    </w:lvl>
    <w:lvl w:ilvl="1" w:tplc="A0E28844">
      <w:start w:val="1"/>
      <w:numFmt w:val="lowerLetter"/>
      <w:lvlText w:val="%2."/>
      <w:lvlJc w:val="left"/>
      <w:pPr>
        <w:ind w:left="1440" w:hanging="360"/>
      </w:pPr>
    </w:lvl>
    <w:lvl w:ilvl="2" w:tplc="15DAB676">
      <w:start w:val="1"/>
      <w:numFmt w:val="lowerRoman"/>
      <w:lvlText w:val="%3."/>
      <w:lvlJc w:val="right"/>
      <w:pPr>
        <w:ind w:left="2160" w:hanging="180"/>
      </w:pPr>
    </w:lvl>
    <w:lvl w:ilvl="3" w:tplc="3B941F18">
      <w:start w:val="1"/>
      <w:numFmt w:val="decimal"/>
      <w:lvlText w:val="%4."/>
      <w:lvlJc w:val="left"/>
      <w:pPr>
        <w:ind w:left="2880" w:hanging="360"/>
      </w:pPr>
    </w:lvl>
    <w:lvl w:ilvl="4" w:tplc="3EC6B028">
      <w:start w:val="1"/>
      <w:numFmt w:val="lowerLetter"/>
      <w:lvlText w:val="%5."/>
      <w:lvlJc w:val="left"/>
      <w:pPr>
        <w:ind w:left="3600" w:hanging="360"/>
      </w:pPr>
    </w:lvl>
    <w:lvl w:ilvl="5" w:tplc="A064A422">
      <w:start w:val="1"/>
      <w:numFmt w:val="lowerRoman"/>
      <w:lvlText w:val="%6."/>
      <w:lvlJc w:val="right"/>
      <w:pPr>
        <w:ind w:left="4320" w:hanging="180"/>
      </w:pPr>
    </w:lvl>
    <w:lvl w:ilvl="6" w:tplc="31B435BA">
      <w:start w:val="1"/>
      <w:numFmt w:val="decimal"/>
      <w:lvlText w:val="%7."/>
      <w:lvlJc w:val="left"/>
      <w:pPr>
        <w:ind w:left="5040" w:hanging="360"/>
      </w:pPr>
    </w:lvl>
    <w:lvl w:ilvl="7" w:tplc="6FE62936">
      <w:start w:val="1"/>
      <w:numFmt w:val="lowerLetter"/>
      <w:lvlText w:val="%8."/>
      <w:lvlJc w:val="left"/>
      <w:pPr>
        <w:ind w:left="5760" w:hanging="360"/>
      </w:pPr>
    </w:lvl>
    <w:lvl w:ilvl="8" w:tplc="6950879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73183"/>
    <w:multiLevelType w:val="hybridMultilevel"/>
    <w:tmpl w:val="73505938"/>
    <w:lvl w:ilvl="0" w:tplc="13669F3A">
      <w:start w:val="1"/>
      <w:numFmt w:val="decimal"/>
      <w:lvlText w:val="%1."/>
      <w:lvlJc w:val="left"/>
      <w:pPr>
        <w:ind w:left="720" w:hanging="360"/>
      </w:pPr>
    </w:lvl>
    <w:lvl w:ilvl="1" w:tplc="20F82064">
      <w:start w:val="2"/>
      <w:numFmt w:val="decimal"/>
      <w:lvlText w:val="%2."/>
      <w:lvlJc w:val="left"/>
      <w:pPr>
        <w:ind w:left="1440" w:hanging="360"/>
      </w:pPr>
    </w:lvl>
    <w:lvl w:ilvl="2" w:tplc="F1668FAC">
      <w:start w:val="1"/>
      <w:numFmt w:val="lowerRoman"/>
      <w:lvlText w:val="%3."/>
      <w:lvlJc w:val="right"/>
      <w:pPr>
        <w:ind w:left="2160" w:hanging="180"/>
      </w:pPr>
    </w:lvl>
    <w:lvl w:ilvl="3" w:tplc="672C7D8E">
      <w:start w:val="1"/>
      <w:numFmt w:val="decimal"/>
      <w:lvlText w:val="%4."/>
      <w:lvlJc w:val="left"/>
      <w:pPr>
        <w:ind w:left="2880" w:hanging="360"/>
      </w:pPr>
    </w:lvl>
    <w:lvl w:ilvl="4" w:tplc="212ABBAE">
      <w:start w:val="1"/>
      <w:numFmt w:val="lowerLetter"/>
      <w:lvlText w:val="%5."/>
      <w:lvlJc w:val="left"/>
      <w:pPr>
        <w:ind w:left="3600" w:hanging="360"/>
      </w:pPr>
    </w:lvl>
    <w:lvl w:ilvl="5" w:tplc="A45CCAC2">
      <w:start w:val="1"/>
      <w:numFmt w:val="lowerRoman"/>
      <w:lvlText w:val="%6."/>
      <w:lvlJc w:val="right"/>
      <w:pPr>
        <w:ind w:left="4320" w:hanging="180"/>
      </w:pPr>
    </w:lvl>
    <w:lvl w:ilvl="6" w:tplc="EC2CD4E8">
      <w:start w:val="1"/>
      <w:numFmt w:val="decimal"/>
      <w:lvlText w:val="%7."/>
      <w:lvlJc w:val="left"/>
      <w:pPr>
        <w:ind w:left="5040" w:hanging="360"/>
      </w:pPr>
    </w:lvl>
    <w:lvl w:ilvl="7" w:tplc="5C34BB40">
      <w:start w:val="1"/>
      <w:numFmt w:val="lowerLetter"/>
      <w:lvlText w:val="%8."/>
      <w:lvlJc w:val="left"/>
      <w:pPr>
        <w:ind w:left="5760" w:hanging="360"/>
      </w:pPr>
    </w:lvl>
    <w:lvl w:ilvl="8" w:tplc="FF70362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02AC4"/>
    <w:multiLevelType w:val="hybridMultilevel"/>
    <w:tmpl w:val="4AECC2EA"/>
    <w:lvl w:ilvl="0" w:tplc="35AC5FCA">
      <w:start w:val="3"/>
      <w:numFmt w:val="decimal"/>
      <w:lvlText w:val="%1."/>
      <w:lvlJc w:val="left"/>
      <w:pPr>
        <w:ind w:left="720" w:hanging="360"/>
      </w:pPr>
    </w:lvl>
    <w:lvl w:ilvl="1" w:tplc="5DDC3EBC">
      <w:start w:val="1"/>
      <w:numFmt w:val="lowerLetter"/>
      <w:lvlText w:val="%2."/>
      <w:lvlJc w:val="left"/>
      <w:pPr>
        <w:ind w:left="1440" w:hanging="360"/>
      </w:pPr>
    </w:lvl>
    <w:lvl w:ilvl="2" w:tplc="38DCADAA">
      <w:start w:val="1"/>
      <w:numFmt w:val="lowerRoman"/>
      <w:lvlText w:val="%3."/>
      <w:lvlJc w:val="right"/>
      <w:pPr>
        <w:ind w:left="2160" w:hanging="180"/>
      </w:pPr>
    </w:lvl>
    <w:lvl w:ilvl="3" w:tplc="F7BA5A44">
      <w:start w:val="1"/>
      <w:numFmt w:val="decimal"/>
      <w:lvlText w:val="%4."/>
      <w:lvlJc w:val="left"/>
      <w:pPr>
        <w:ind w:left="2880" w:hanging="360"/>
      </w:pPr>
    </w:lvl>
    <w:lvl w:ilvl="4" w:tplc="38E05BE2">
      <w:start w:val="1"/>
      <w:numFmt w:val="lowerLetter"/>
      <w:lvlText w:val="%5."/>
      <w:lvlJc w:val="left"/>
      <w:pPr>
        <w:ind w:left="3600" w:hanging="360"/>
      </w:pPr>
    </w:lvl>
    <w:lvl w:ilvl="5" w:tplc="733AFE18">
      <w:start w:val="1"/>
      <w:numFmt w:val="lowerRoman"/>
      <w:lvlText w:val="%6."/>
      <w:lvlJc w:val="right"/>
      <w:pPr>
        <w:ind w:left="4320" w:hanging="180"/>
      </w:pPr>
    </w:lvl>
    <w:lvl w:ilvl="6" w:tplc="707CC760">
      <w:start w:val="1"/>
      <w:numFmt w:val="decimal"/>
      <w:lvlText w:val="%7."/>
      <w:lvlJc w:val="left"/>
      <w:pPr>
        <w:ind w:left="5040" w:hanging="360"/>
      </w:pPr>
    </w:lvl>
    <w:lvl w:ilvl="7" w:tplc="4758719A">
      <w:start w:val="1"/>
      <w:numFmt w:val="lowerLetter"/>
      <w:lvlText w:val="%8."/>
      <w:lvlJc w:val="left"/>
      <w:pPr>
        <w:ind w:left="5760" w:hanging="360"/>
      </w:pPr>
    </w:lvl>
    <w:lvl w:ilvl="8" w:tplc="9862779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58C93"/>
    <w:multiLevelType w:val="hybridMultilevel"/>
    <w:tmpl w:val="E96C7F9A"/>
    <w:lvl w:ilvl="0" w:tplc="C5D87636">
      <w:start w:val="4"/>
      <w:numFmt w:val="decimal"/>
      <w:lvlText w:val="%1."/>
      <w:lvlJc w:val="left"/>
      <w:pPr>
        <w:ind w:left="720" w:hanging="360"/>
      </w:pPr>
    </w:lvl>
    <w:lvl w:ilvl="1" w:tplc="5C8263A6">
      <w:start w:val="1"/>
      <w:numFmt w:val="lowerLetter"/>
      <w:lvlText w:val="%2."/>
      <w:lvlJc w:val="left"/>
      <w:pPr>
        <w:ind w:left="1440" w:hanging="360"/>
      </w:pPr>
    </w:lvl>
    <w:lvl w:ilvl="2" w:tplc="2F2C3134">
      <w:start w:val="1"/>
      <w:numFmt w:val="lowerRoman"/>
      <w:lvlText w:val="%3."/>
      <w:lvlJc w:val="right"/>
      <w:pPr>
        <w:ind w:left="2160" w:hanging="180"/>
      </w:pPr>
    </w:lvl>
    <w:lvl w:ilvl="3" w:tplc="1F38F6A6">
      <w:start w:val="1"/>
      <w:numFmt w:val="decimal"/>
      <w:lvlText w:val="%4."/>
      <w:lvlJc w:val="left"/>
      <w:pPr>
        <w:ind w:left="2880" w:hanging="360"/>
      </w:pPr>
    </w:lvl>
    <w:lvl w:ilvl="4" w:tplc="F0E04DEE">
      <w:start w:val="1"/>
      <w:numFmt w:val="lowerLetter"/>
      <w:lvlText w:val="%5."/>
      <w:lvlJc w:val="left"/>
      <w:pPr>
        <w:ind w:left="3600" w:hanging="360"/>
      </w:pPr>
    </w:lvl>
    <w:lvl w:ilvl="5" w:tplc="086ECF58">
      <w:start w:val="1"/>
      <w:numFmt w:val="lowerRoman"/>
      <w:lvlText w:val="%6."/>
      <w:lvlJc w:val="right"/>
      <w:pPr>
        <w:ind w:left="4320" w:hanging="180"/>
      </w:pPr>
    </w:lvl>
    <w:lvl w:ilvl="6" w:tplc="190E8FF8">
      <w:start w:val="1"/>
      <w:numFmt w:val="decimal"/>
      <w:lvlText w:val="%7."/>
      <w:lvlJc w:val="left"/>
      <w:pPr>
        <w:ind w:left="5040" w:hanging="360"/>
      </w:pPr>
    </w:lvl>
    <w:lvl w:ilvl="7" w:tplc="82F6953C">
      <w:start w:val="1"/>
      <w:numFmt w:val="lowerLetter"/>
      <w:lvlText w:val="%8."/>
      <w:lvlJc w:val="left"/>
      <w:pPr>
        <w:ind w:left="5760" w:hanging="360"/>
      </w:pPr>
    </w:lvl>
    <w:lvl w:ilvl="8" w:tplc="B5CA8E3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116995"/>
    <w:multiLevelType w:val="hybridMultilevel"/>
    <w:tmpl w:val="D99E22DE"/>
    <w:lvl w:ilvl="0" w:tplc="2912F710">
      <w:start w:val="1"/>
      <w:numFmt w:val="decimal"/>
      <w:lvlText w:val="%1."/>
      <w:lvlJc w:val="left"/>
      <w:pPr>
        <w:ind w:left="1440" w:hanging="360"/>
      </w:pPr>
    </w:lvl>
    <w:lvl w:ilvl="1" w:tplc="DE32DE02">
      <w:start w:val="1"/>
      <w:numFmt w:val="decimal"/>
      <w:lvlText w:val="%2."/>
      <w:lvlJc w:val="left"/>
      <w:pPr>
        <w:ind w:left="1440" w:hanging="360"/>
      </w:pPr>
    </w:lvl>
    <w:lvl w:ilvl="2" w:tplc="B4081B76">
      <w:start w:val="1"/>
      <w:numFmt w:val="lowerRoman"/>
      <w:lvlText w:val="%3."/>
      <w:lvlJc w:val="right"/>
      <w:pPr>
        <w:ind w:left="2160" w:hanging="180"/>
      </w:pPr>
    </w:lvl>
    <w:lvl w:ilvl="3" w:tplc="DF36AC66">
      <w:start w:val="1"/>
      <w:numFmt w:val="decimal"/>
      <w:lvlText w:val="%4."/>
      <w:lvlJc w:val="left"/>
      <w:pPr>
        <w:ind w:left="2880" w:hanging="360"/>
      </w:pPr>
    </w:lvl>
    <w:lvl w:ilvl="4" w:tplc="37DE97AE">
      <w:start w:val="1"/>
      <w:numFmt w:val="lowerLetter"/>
      <w:lvlText w:val="%5."/>
      <w:lvlJc w:val="left"/>
      <w:pPr>
        <w:ind w:left="3600" w:hanging="360"/>
      </w:pPr>
    </w:lvl>
    <w:lvl w:ilvl="5" w:tplc="8EF01708">
      <w:start w:val="1"/>
      <w:numFmt w:val="lowerRoman"/>
      <w:lvlText w:val="%6."/>
      <w:lvlJc w:val="right"/>
      <w:pPr>
        <w:ind w:left="4320" w:hanging="180"/>
      </w:pPr>
    </w:lvl>
    <w:lvl w:ilvl="6" w:tplc="DE760D4E">
      <w:start w:val="1"/>
      <w:numFmt w:val="decimal"/>
      <w:lvlText w:val="%7."/>
      <w:lvlJc w:val="left"/>
      <w:pPr>
        <w:ind w:left="5040" w:hanging="360"/>
      </w:pPr>
    </w:lvl>
    <w:lvl w:ilvl="7" w:tplc="AF9A1DD2">
      <w:start w:val="1"/>
      <w:numFmt w:val="lowerLetter"/>
      <w:lvlText w:val="%8."/>
      <w:lvlJc w:val="left"/>
      <w:pPr>
        <w:ind w:left="5760" w:hanging="360"/>
      </w:pPr>
    </w:lvl>
    <w:lvl w:ilvl="8" w:tplc="633A066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6DC482"/>
    <w:multiLevelType w:val="hybridMultilevel"/>
    <w:tmpl w:val="0FA80F3C"/>
    <w:lvl w:ilvl="0" w:tplc="C49E65B6">
      <w:start w:val="3"/>
      <w:numFmt w:val="decimal"/>
      <w:lvlText w:val="%1."/>
      <w:lvlJc w:val="left"/>
      <w:pPr>
        <w:ind w:left="1530" w:hanging="360"/>
      </w:pPr>
    </w:lvl>
    <w:lvl w:ilvl="1" w:tplc="6068DD88">
      <w:start w:val="1"/>
      <w:numFmt w:val="lowerLetter"/>
      <w:lvlText w:val="%2."/>
      <w:lvlJc w:val="left"/>
      <w:pPr>
        <w:ind w:left="1440" w:hanging="360"/>
      </w:pPr>
    </w:lvl>
    <w:lvl w:ilvl="2" w:tplc="2F1CC978">
      <w:start w:val="1"/>
      <w:numFmt w:val="lowerRoman"/>
      <w:lvlText w:val="%3."/>
      <w:lvlJc w:val="right"/>
      <w:pPr>
        <w:ind w:left="2160" w:hanging="180"/>
      </w:pPr>
    </w:lvl>
    <w:lvl w:ilvl="3" w:tplc="B29A345C">
      <w:start w:val="1"/>
      <w:numFmt w:val="decimal"/>
      <w:lvlText w:val="%4."/>
      <w:lvlJc w:val="left"/>
      <w:pPr>
        <w:ind w:left="2880" w:hanging="360"/>
      </w:pPr>
    </w:lvl>
    <w:lvl w:ilvl="4" w:tplc="30A6BEBE">
      <w:start w:val="1"/>
      <w:numFmt w:val="lowerLetter"/>
      <w:lvlText w:val="%5."/>
      <w:lvlJc w:val="left"/>
      <w:pPr>
        <w:ind w:left="3600" w:hanging="360"/>
      </w:pPr>
    </w:lvl>
    <w:lvl w:ilvl="5" w:tplc="10C81D5A">
      <w:start w:val="1"/>
      <w:numFmt w:val="lowerRoman"/>
      <w:lvlText w:val="%6."/>
      <w:lvlJc w:val="right"/>
      <w:pPr>
        <w:ind w:left="4320" w:hanging="180"/>
      </w:pPr>
    </w:lvl>
    <w:lvl w:ilvl="6" w:tplc="49083FE6">
      <w:start w:val="1"/>
      <w:numFmt w:val="decimal"/>
      <w:lvlText w:val="%7."/>
      <w:lvlJc w:val="left"/>
      <w:pPr>
        <w:ind w:left="5040" w:hanging="360"/>
      </w:pPr>
    </w:lvl>
    <w:lvl w:ilvl="7" w:tplc="A8680940">
      <w:start w:val="1"/>
      <w:numFmt w:val="lowerLetter"/>
      <w:lvlText w:val="%8."/>
      <w:lvlJc w:val="left"/>
      <w:pPr>
        <w:ind w:left="5760" w:hanging="360"/>
      </w:pPr>
    </w:lvl>
    <w:lvl w:ilvl="8" w:tplc="3998E87A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CE4342"/>
    <w:multiLevelType w:val="hybridMultilevel"/>
    <w:tmpl w:val="02E67454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00EE9DF"/>
    <w:multiLevelType w:val="hybridMultilevel"/>
    <w:tmpl w:val="D7266048"/>
    <w:lvl w:ilvl="0" w:tplc="0F1028EA">
      <w:start w:val="1"/>
      <w:numFmt w:val="decimal"/>
      <w:lvlText w:val="%1."/>
      <w:lvlJc w:val="left"/>
      <w:pPr>
        <w:ind w:left="720" w:hanging="360"/>
      </w:pPr>
    </w:lvl>
    <w:lvl w:ilvl="1" w:tplc="FC5E2D32">
      <w:start w:val="3"/>
      <w:numFmt w:val="decimal"/>
      <w:lvlText w:val="%2."/>
      <w:lvlJc w:val="left"/>
      <w:pPr>
        <w:ind w:left="1440" w:hanging="360"/>
      </w:pPr>
    </w:lvl>
    <w:lvl w:ilvl="2" w:tplc="47A6288C">
      <w:start w:val="1"/>
      <w:numFmt w:val="lowerRoman"/>
      <w:lvlText w:val="%3."/>
      <w:lvlJc w:val="right"/>
      <w:pPr>
        <w:ind w:left="2160" w:hanging="180"/>
      </w:pPr>
    </w:lvl>
    <w:lvl w:ilvl="3" w:tplc="112408B0">
      <w:start w:val="1"/>
      <w:numFmt w:val="decimal"/>
      <w:lvlText w:val="%4."/>
      <w:lvlJc w:val="left"/>
      <w:pPr>
        <w:ind w:left="2880" w:hanging="360"/>
      </w:pPr>
    </w:lvl>
    <w:lvl w:ilvl="4" w:tplc="85E88642">
      <w:start w:val="1"/>
      <w:numFmt w:val="lowerLetter"/>
      <w:lvlText w:val="%5."/>
      <w:lvlJc w:val="left"/>
      <w:pPr>
        <w:ind w:left="3600" w:hanging="360"/>
      </w:pPr>
    </w:lvl>
    <w:lvl w:ilvl="5" w:tplc="24FC5DFA">
      <w:start w:val="1"/>
      <w:numFmt w:val="lowerRoman"/>
      <w:lvlText w:val="%6."/>
      <w:lvlJc w:val="right"/>
      <w:pPr>
        <w:ind w:left="4320" w:hanging="180"/>
      </w:pPr>
    </w:lvl>
    <w:lvl w:ilvl="6" w:tplc="C420AC3A">
      <w:start w:val="1"/>
      <w:numFmt w:val="decimal"/>
      <w:lvlText w:val="%7."/>
      <w:lvlJc w:val="left"/>
      <w:pPr>
        <w:ind w:left="5040" w:hanging="360"/>
      </w:pPr>
    </w:lvl>
    <w:lvl w:ilvl="7" w:tplc="C1D49B6A">
      <w:start w:val="1"/>
      <w:numFmt w:val="lowerLetter"/>
      <w:lvlText w:val="%8."/>
      <w:lvlJc w:val="left"/>
      <w:pPr>
        <w:ind w:left="5760" w:hanging="360"/>
      </w:pPr>
    </w:lvl>
    <w:lvl w:ilvl="8" w:tplc="A1246DD2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D9D855"/>
    <w:multiLevelType w:val="hybridMultilevel"/>
    <w:tmpl w:val="FAE81A6E"/>
    <w:lvl w:ilvl="0" w:tplc="599E95B8">
      <w:start w:val="2"/>
      <w:numFmt w:val="decimal"/>
      <w:lvlText w:val="%1."/>
      <w:lvlJc w:val="left"/>
      <w:pPr>
        <w:ind w:left="720" w:hanging="360"/>
      </w:pPr>
    </w:lvl>
    <w:lvl w:ilvl="1" w:tplc="28B27DF4">
      <w:start w:val="1"/>
      <w:numFmt w:val="lowerLetter"/>
      <w:lvlText w:val="%2."/>
      <w:lvlJc w:val="left"/>
      <w:pPr>
        <w:ind w:left="1440" w:hanging="360"/>
      </w:pPr>
    </w:lvl>
    <w:lvl w:ilvl="2" w:tplc="68446256">
      <w:start w:val="1"/>
      <w:numFmt w:val="lowerRoman"/>
      <w:lvlText w:val="%3."/>
      <w:lvlJc w:val="right"/>
      <w:pPr>
        <w:ind w:left="2160" w:hanging="180"/>
      </w:pPr>
    </w:lvl>
    <w:lvl w:ilvl="3" w:tplc="1D048DEA">
      <w:start w:val="1"/>
      <w:numFmt w:val="decimal"/>
      <w:lvlText w:val="%4."/>
      <w:lvlJc w:val="left"/>
      <w:pPr>
        <w:ind w:left="2880" w:hanging="360"/>
      </w:pPr>
    </w:lvl>
    <w:lvl w:ilvl="4" w:tplc="C14C27BE">
      <w:start w:val="1"/>
      <w:numFmt w:val="lowerLetter"/>
      <w:lvlText w:val="%5."/>
      <w:lvlJc w:val="left"/>
      <w:pPr>
        <w:ind w:left="3600" w:hanging="360"/>
      </w:pPr>
    </w:lvl>
    <w:lvl w:ilvl="5" w:tplc="F6223ECA">
      <w:start w:val="1"/>
      <w:numFmt w:val="lowerRoman"/>
      <w:lvlText w:val="%6."/>
      <w:lvlJc w:val="right"/>
      <w:pPr>
        <w:ind w:left="4320" w:hanging="180"/>
      </w:pPr>
    </w:lvl>
    <w:lvl w:ilvl="6" w:tplc="1E760208">
      <w:start w:val="1"/>
      <w:numFmt w:val="decimal"/>
      <w:lvlText w:val="%7."/>
      <w:lvlJc w:val="left"/>
      <w:pPr>
        <w:ind w:left="5040" w:hanging="360"/>
      </w:pPr>
    </w:lvl>
    <w:lvl w:ilvl="7" w:tplc="2F1813C2">
      <w:start w:val="1"/>
      <w:numFmt w:val="lowerLetter"/>
      <w:lvlText w:val="%8."/>
      <w:lvlJc w:val="left"/>
      <w:pPr>
        <w:ind w:left="5760" w:hanging="360"/>
      </w:pPr>
    </w:lvl>
    <w:lvl w:ilvl="8" w:tplc="5F802C1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19694"/>
    <w:multiLevelType w:val="hybridMultilevel"/>
    <w:tmpl w:val="0B144898"/>
    <w:lvl w:ilvl="0" w:tplc="4A3E96D0">
      <w:start w:val="1"/>
      <w:numFmt w:val="decimal"/>
      <w:lvlText w:val="%1."/>
      <w:lvlJc w:val="left"/>
      <w:pPr>
        <w:ind w:left="720" w:hanging="360"/>
      </w:pPr>
    </w:lvl>
    <w:lvl w:ilvl="1" w:tplc="5380BA44">
      <w:start w:val="1"/>
      <w:numFmt w:val="lowerLetter"/>
      <w:lvlText w:val="%2."/>
      <w:lvlJc w:val="left"/>
      <w:pPr>
        <w:ind w:left="1440" w:hanging="360"/>
      </w:pPr>
    </w:lvl>
    <w:lvl w:ilvl="2" w:tplc="4D9EF630">
      <w:start w:val="1"/>
      <w:numFmt w:val="lowerRoman"/>
      <w:lvlText w:val="%3."/>
      <w:lvlJc w:val="right"/>
      <w:pPr>
        <w:ind w:left="2160" w:hanging="180"/>
      </w:pPr>
    </w:lvl>
    <w:lvl w:ilvl="3" w:tplc="25CC8F80">
      <w:start w:val="1"/>
      <w:numFmt w:val="decimal"/>
      <w:lvlText w:val="%4."/>
      <w:lvlJc w:val="left"/>
      <w:pPr>
        <w:ind w:left="2880" w:hanging="360"/>
      </w:pPr>
    </w:lvl>
    <w:lvl w:ilvl="4" w:tplc="A8CC0376">
      <w:start w:val="1"/>
      <w:numFmt w:val="lowerLetter"/>
      <w:lvlText w:val="%5."/>
      <w:lvlJc w:val="left"/>
      <w:pPr>
        <w:ind w:left="3600" w:hanging="360"/>
      </w:pPr>
    </w:lvl>
    <w:lvl w:ilvl="5" w:tplc="142E9B54">
      <w:start w:val="1"/>
      <w:numFmt w:val="lowerRoman"/>
      <w:lvlText w:val="%6."/>
      <w:lvlJc w:val="right"/>
      <w:pPr>
        <w:ind w:left="4320" w:hanging="180"/>
      </w:pPr>
    </w:lvl>
    <w:lvl w:ilvl="6" w:tplc="7CD0B70A">
      <w:start w:val="1"/>
      <w:numFmt w:val="decimal"/>
      <w:lvlText w:val="%7."/>
      <w:lvlJc w:val="left"/>
      <w:pPr>
        <w:ind w:left="5040" w:hanging="360"/>
      </w:pPr>
    </w:lvl>
    <w:lvl w:ilvl="7" w:tplc="69E291BE">
      <w:start w:val="1"/>
      <w:numFmt w:val="lowerLetter"/>
      <w:lvlText w:val="%8."/>
      <w:lvlJc w:val="left"/>
      <w:pPr>
        <w:ind w:left="5760" w:hanging="360"/>
      </w:pPr>
    </w:lvl>
    <w:lvl w:ilvl="8" w:tplc="CC8826E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A90E92"/>
    <w:multiLevelType w:val="hybridMultilevel"/>
    <w:tmpl w:val="28A01048"/>
    <w:lvl w:ilvl="0" w:tplc="E2AA3D5A">
      <w:start w:val="1"/>
      <w:numFmt w:val="decimal"/>
      <w:lvlText w:val="%1."/>
      <w:lvlJc w:val="left"/>
      <w:pPr>
        <w:ind w:left="720" w:hanging="360"/>
      </w:pPr>
    </w:lvl>
    <w:lvl w:ilvl="1" w:tplc="3774D93E">
      <w:start w:val="4"/>
      <w:numFmt w:val="decimal"/>
      <w:lvlText w:val="%2."/>
      <w:lvlJc w:val="left"/>
      <w:pPr>
        <w:ind w:left="1440" w:hanging="360"/>
      </w:pPr>
    </w:lvl>
    <w:lvl w:ilvl="2" w:tplc="9B849994">
      <w:start w:val="1"/>
      <w:numFmt w:val="lowerRoman"/>
      <w:lvlText w:val="%3."/>
      <w:lvlJc w:val="right"/>
      <w:pPr>
        <w:ind w:left="2160" w:hanging="180"/>
      </w:pPr>
    </w:lvl>
    <w:lvl w:ilvl="3" w:tplc="5022AD20">
      <w:start w:val="1"/>
      <w:numFmt w:val="decimal"/>
      <w:lvlText w:val="%4."/>
      <w:lvlJc w:val="left"/>
      <w:pPr>
        <w:ind w:left="2880" w:hanging="360"/>
      </w:pPr>
    </w:lvl>
    <w:lvl w:ilvl="4" w:tplc="557E5EC6">
      <w:start w:val="1"/>
      <w:numFmt w:val="lowerLetter"/>
      <w:lvlText w:val="%5."/>
      <w:lvlJc w:val="left"/>
      <w:pPr>
        <w:ind w:left="3600" w:hanging="360"/>
      </w:pPr>
    </w:lvl>
    <w:lvl w:ilvl="5" w:tplc="4D786F44">
      <w:start w:val="1"/>
      <w:numFmt w:val="lowerRoman"/>
      <w:lvlText w:val="%6."/>
      <w:lvlJc w:val="right"/>
      <w:pPr>
        <w:ind w:left="4320" w:hanging="180"/>
      </w:pPr>
    </w:lvl>
    <w:lvl w:ilvl="6" w:tplc="0A467B40">
      <w:start w:val="1"/>
      <w:numFmt w:val="decimal"/>
      <w:lvlText w:val="%7."/>
      <w:lvlJc w:val="left"/>
      <w:pPr>
        <w:ind w:left="5040" w:hanging="360"/>
      </w:pPr>
    </w:lvl>
    <w:lvl w:ilvl="7" w:tplc="E6CA853A">
      <w:start w:val="1"/>
      <w:numFmt w:val="lowerLetter"/>
      <w:lvlText w:val="%8."/>
      <w:lvlJc w:val="left"/>
      <w:pPr>
        <w:ind w:left="5760" w:hanging="360"/>
      </w:pPr>
    </w:lvl>
    <w:lvl w:ilvl="8" w:tplc="846CAE56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976B55"/>
    <w:multiLevelType w:val="hybridMultilevel"/>
    <w:tmpl w:val="641E38C2"/>
    <w:lvl w:ilvl="0" w:tplc="F9FCDF32">
      <w:start w:val="3"/>
      <w:numFmt w:val="decimal"/>
      <w:lvlText w:val="%1."/>
      <w:lvlJc w:val="left"/>
      <w:pPr>
        <w:ind w:left="720" w:hanging="360"/>
      </w:pPr>
    </w:lvl>
    <w:lvl w:ilvl="1" w:tplc="40A2E038">
      <w:start w:val="1"/>
      <w:numFmt w:val="lowerLetter"/>
      <w:lvlText w:val="%2."/>
      <w:lvlJc w:val="left"/>
      <w:pPr>
        <w:ind w:left="1440" w:hanging="360"/>
      </w:pPr>
    </w:lvl>
    <w:lvl w:ilvl="2" w:tplc="52388A74">
      <w:start w:val="1"/>
      <w:numFmt w:val="lowerRoman"/>
      <w:lvlText w:val="%3."/>
      <w:lvlJc w:val="right"/>
      <w:pPr>
        <w:ind w:left="2160" w:hanging="180"/>
      </w:pPr>
    </w:lvl>
    <w:lvl w:ilvl="3" w:tplc="F99A4304">
      <w:start w:val="1"/>
      <w:numFmt w:val="decimal"/>
      <w:lvlText w:val="%4."/>
      <w:lvlJc w:val="left"/>
      <w:pPr>
        <w:ind w:left="2880" w:hanging="360"/>
      </w:pPr>
    </w:lvl>
    <w:lvl w:ilvl="4" w:tplc="6F36D7A0">
      <w:start w:val="1"/>
      <w:numFmt w:val="lowerLetter"/>
      <w:lvlText w:val="%5."/>
      <w:lvlJc w:val="left"/>
      <w:pPr>
        <w:ind w:left="3600" w:hanging="360"/>
      </w:pPr>
    </w:lvl>
    <w:lvl w:ilvl="5" w:tplc="B46AE25E">
      <w:start w:val="1"/>
      <w:numFmt w:val="lowerRoman"/>
      <w:lvlText w:val="%6."/>
      <w:lvlJc w:val="right"/>
      <w:pPr>
        <w:ind w:left="4320" w:hanging="180"/>
      </w:pPr>
    </w:lvl>
    <w:lvl w:ilvl="6" w:tplc="B4BC0092">
      <w:start w:val="1"/>
      <w:numFmt w:val="decimal"/>
      <w:lvlText w:val="%7."/>
      <w:lvlJc w:val="left"/>
      <w:pPr>
        <w:ind w:left="5040" w:hanging="360"/>
      </w:pPr>
    </w:lvl>
    <w:lvl w:ilvl="7" w:tplc="43B4A148">
      <w:start w:val="1"/>
      <w:numFmt w:val="lowerLetter"/>
      <w:lvlText w:val="%8."/>
      <w:lvlJc w:val="left"/>
      <w:pPr>
        <w:ind w:left="5760" w:hanging="360"/>
      </w:pPr>
    </w:lvl>
    <w:lvl w:ilvl="8" w:tplc="CE6820E4">
      <w:start w:val="1"/>
      <w:numFmt w:val="lowerRoman"/>
      <w:lvlText w:val="%9."/>
      <w:lvlJc w:val="right"/>
      <w:pPr>
        <w:ind w:left="6480" w:hanging="180"/>
      </w:pPr>
    </w:lvl>
  </w:abstractNum>
  <w:num w:numId="1" w16cid:durableId="674693187">
    <w:abstractNumId w:val="4"/>
  </w:num>
  <w:num w:numId="2" w16cid:durableId="934826889">
    <w:abstractNumId w:val="1"/>
  </w:num>
  <w:num w:numId="3" w16cid:durableId="691303928">
    <w:abstractNumId w:val="2"/>
  </w:num>
  <w:num w:numId="4" w16cid:durableId="1097864639">
    <w:abstractNumId w:val="12"/>
  </w:num>
  <w:num w:numId="5" w16cid:durableId="1363705585">
    <w:abstractNumId w:val="9"/>
  </w:num>
  <w:num w:numId="6" w16cid:durableId="960068916">
    <w:abstractNumId w:val="3"/>
  </w:num>
  <w:num w:numId="7" w16cid:durableId="382604769">
    <w:abstractNumId w:val="7"/>
  </w:num>
  <w:num w:numId="8" w16cid:durableId="2065829816">
    <w:abstractNumId w:val="6"/>
  </w:num>
  <w:num w:numId="9" w16cid:durableId="1280798407">
    <w:abstractNumId w:val="0"/>
  </w:num>
  <w:num w:numId="10" w16cid:durableId="181284609">
    <w:abstractNumId w:val="5"/>
  </w:num>
  <w:num w:numId="11" w16cid:durableId="62334613">
    <w:abstractNumId w:val="13"/>
  </w:num>
  <w:num w:numId="12" w16cid:durableId="1145850668">
    <w:abstractNumId w:val="10"/>
  </w:num>
  <w:num w:numId="13" w16cid:durableId="709766960">
    <w:abstractNumId w:val="11"/>
  </w:num>
  <w:num w:numId="14" w16cid:durableId="80762278">
    <w:abstractNumId w:val="8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tru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B29A381"/>
    <w:rsid w:val="002861F9"/>
    <w:rsid w:val="002E156E"/>
    <w:rsid w:val="003B0B44"/>
    <w:rsid w:val="007556E2"/>
    <w:rsid w:val="0077151B"/>
    <w:rsid w:val="00837732"/>
    <w:rsid w:val="009A1968"/>
    <w:rsid w:val="009F1FEA"/>
    <w:rsid w:val="009F7A4C"/>
    <w:rsid w:val="00A62212"/>
    <w:rsid w:val="00B97339"/>
    <w:rsid w:val="00BF3D6A"/>
    <w:rsid w:val="00C36BEC"/>
    <w:rsid w:val="00CC1E3C"/>
    <w:rsid w:val="00CE1489"/>
    <w:rsid w:val="00DA708D"/>
    <w:rsid w:val="00F626E8"/>
    <w:rsid w:val="0319A558"/>
    <w:rsid w:val="09260D59"/>
    <w:rsid w:val="0B29A381"/>
    <w:rsid w:val="0D3F6D0F"/>
    <w:rsid w:val="0D5A1E1E"/>
    <w:rsid w:val="0FC88469"/>
    <w:rsid w:val="11311F3E"/>
    <w:rsid w:val="1160B1A8"/>
    <w:rsid w:val="11E39EC2"/>
    <w:rsid w:val="12348DFB"/>
    <w:rsid w:val="1287BBB4"/>
    <w:rsid w:val="137F6F23"/>
    <w:rsid w:val="159535DC"/>
    <w:rsid w:val="15BF5C76"/>
    <w:rsid w:val="16B70FE5"/>
    <w:rsid w:val="1B852D85"/>
    <w:rsid w:val="1D4498CB"/>
    <w:rsid w:val="26F54EC1"/>
    <w:rsid w:val="2E07AB85"/>
    <w:rsid w:val="3146A7F9"/>
    <w:rsid w:val="3675BFBA"/>
    <w:rsid w:val="3827DDEE"/>
    <w:rsid w:val="3CB97E44"/>
    <w:rsid w:val="3D76F5AC"/>
    <w:rsid w:val="3E352119"/>
    <w:rsid w:val="4210DECD"/>
    <w:rsid w:val="45487F8F"/>
    <w:rsid w:val="4BFF034F"/>
    <w:rsid w:val="50DAD837"/>
    <w:rsid w:val="57A93FBE"/>
    <w:rsid w:val="5A99F0CC"/>
    <w:rsid w:val="5E705B62"/>
    <w:rsid w:val="61A7FC24"/>
    <w:rsid w:val="6319CBAD"/>
    <w:rsid w:val="6C5DA05E"/>
    <w:rsid w:val="6DFCEEA3"/>
    <w:rsid w:val="6E665816"/>
    <w:rsid w:val="75B02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16F639"/>
  <w15:chartTrackingRefBased/>
  <w15:docId w15:val="{079B0364-6233-47AF-9E0A-398EA9E64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normaltextrun" w:customStyle="1">
    <w:name w:val="normaltextrun"/>
    <w:basedOn w:val="DefaultParagraphFont"/>
    <w:uiPriority w:val="1"/>
    <w:rsid w:val="11311F3E"/>
  </w:style>
  <w:style w:type="character" w:styleId="textrun" w:customStyle="1">
    <w:name w:val="textrun"/>
    <w:basedOn w:val="DefaultParagraphFont"/>
    <w:uiPriority w:val="1"/>
    <w:rsid w:val="11311F3E"/>
  </w:style>
  <w:style w:type="character" w:styleId="eop" w:customStyle="1">
    <w:name w:val="eop"/>
    <w:basedOn w:val="DefaultParagraphFont"/>
    <w:uiPriority w:val="1"/>
    <w:rsid w:val="11311F3E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A1968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9A1968"/>
  </w:style>
  <w:style w:type="paragraph" w:styleId="Footer">
    <w:name w:val="footer"/>
    <w:basedOn w:val="Normal"/>
    <w:link w:val="FooterChar"/>
    <w:uiPriority w:val="99"/>
    <w:unhideWhenUsed/>
    <w:rsid w:val="009A1968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9A1968"/>
  </w:style>
  <w:style w:type="paragraph" w:styleId="Revision">
    <w:name w:val="Revision"/>
    <w:hidden/>
    <w:uiPriority w:val="99"/>
    <w:semiHidden/>
    <w:rsid w:val="00C36BEC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F1F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F1FEA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9F1F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1FEA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F1FEA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9F1FE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yperlink" Target="https://www.aiacanada.com/innovation-in-automotive-training/" TargetMode="External" Id="rId13" /><Relationship Type="http://schemas.openxmlformats.org/officeDocument/2006/relationships/footer" Target="footer2.xml" Id="rId18" /><Relationship Type="http://schemas.openxmlformats.org/officeDocument/2006/relationships/customXml" Target="../customXml/item3.xml" Id="rId3" /><Relationship Type="http://schemas.openxmlformats.org/officeDocument/2006/relationships/fontTable" Target="fontTable.xml" Id="rId21" /><Relationship Type="http://schemas.openxmlformats.org/officeDocument/2006/relationships/webSettings" Target="webSettings.xml" Id="rId7" /><Relationship Type="http://schemas.openxmlformats.org/officeDocument/2006/relationships/hyperlink" Target="https://www.aiacanada.com/innovation-in-automotive-training/" TargetMode="External" Id="rId12" /><Relationship Type="http://schemas.openxmlformats.org/officeDocument/2006/relationships/footer" Target="footer1.xml" Id="rId17" /><Relationship Type="http://schemas.openxmlformats.org/officeDocument/2006/relationships/customXml" Target="../customXml/item2.xml" Id="rId2" /><Relationship Type="http://schemas.openxmlformats.org/officeDocument/2006/relationships/header" Target="header2.xml" Id="rId16" /><Relationship Type="http://schemas.openxmlformats.org/officeDocument/2006/relationships/footer" Target="footer3.xml" Id="rId20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https://www.aiacanada.com/innovation-in-automotive-training/" TargetMode="External" Id="rId11" /><Relationship Type="http://schemas.openxmlformats.org/officeDocument/2006/relationships/styles" Target="styles.xml" Id="rId5" /><Relationship Type="http://schemas.openxmlformats.org/officeDocument/2006/relationships/header" Target="header1.xml" Id="rId15" /><Relationship Type="http://schemas.openxmlformats.org/officeDocument/2006/relationships/theme" Target="theme/theme1.xml" Id="rId23" /><Relationship Type="http://schemas.openxmlformats.org/officeDocument/2006/relationships/hyperlink" Target="https://www.aiacanada.com/innovation-in-automotive-training/" TargetMode="External" Id="rId10" /><Relationship Type="http://schemas.openxmlformats.org/officeDocument/2006/relationships/header" Target="header3.xml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yperlink" Target="https://www.aiacanada.com/innovation-in-automotive-training/" TargetMode="External" Id="rId14" /><Relationship Type="http://schemas.microsoft.com/office/2011/relationships/people" Target="people.xml" Id="rId22" /><Relationship Type="http://schemas.microsoft.com/office/2011/relationships/commentsExtended" Target="commentsExtended.xml" Id="Reb733ad48adb47cf" /><Relationship Type="http://schemas.microsoft.com/office/2016/09/relationships/commentsIds" Target="commentsIds.xml" Id="R87b0adba51414f5a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14E30C8A60994CAD501AC317923E0B" ma:contentTypeVersion="23" ma:contentTypeDescription="Create a new document." ma:contentTypeScope="" ma:versionID="d879cc662de57446cd55cd7b459e4a86">
  <xsd:schema xmlns:xsd="http://www.w3.org/2001/XMLSchema" xmlns:xs="http://www.w3.org/2001/XMLSchema" xmlns:p="http://schemas.microsoft.com/office/2006/metadata/properties" xmlns:ns2="7d1724b1-b7ee-4714-9689-501c22c88e0f" xmlns:ns3="03629e58-d017-4a64-b97f-27e4bfb2293f" targetNamespace="http://schemas.microsoft.com/office/2006/metadata/properties" ma:root="true" ma:fieldsID="839d609ea1a3479d0775d7523d6686d2" ns2:_="" ns3:_="">
    <xsd:import namespace="7d1724b1-b7ee-4714-9689-501c22c88e0f"/>
    <xsd:import namespace="03629e58-d017-4a64-b97f-27e4bfb229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Group" minOccurs="0"/>
                <xsd:element ref="ns2:Thumbnail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1724b1-b7ee-4714-9689-501c22c88e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fc7fa8a-e6f7-414a-80c1-4f8c35ee8e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Group" ma:index="24" nillable="true" ma:displayName="Group" ma:list="UserInfo" ma:SharePointGroup="0" ma:internalName="Group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humbnail" ma:index="25" nillable="true" ma:displayName="Thumbnail" ma:format="Thumbnail" ma:internalName="Thumbnail">
      <xsd:simpleType>
        <xsd:restriction base="dms:Unknown"/>
      </xsd:simpleType>
    </xsd:element>
    <xsd:element name="_Flow_SignoffStatus" ma:index="26" nillable="true" ma:displayName="Sign-off status" ma:internalName="Sign_x002d_off_x0020_status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629e58-d017-4a64-b97f-27e4bfb2293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c860e11-a6d3-46ca-81f6-c72a43ed6b41}" ma:internalName="TaxCatchAll" ma:showField="CatchAllData" ma:web="03629e58-d017-4a64-b97f-27e4bfb229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roup xmlns="7d1724b1-b7ee-4714-9689-501c22c88e0f">
      <UserInfo>
        <DisplayName/>
        <AccountId xsi:nil="true"/>
        <AccountType/>
      </UserInfo>
    </Group>
    <TaxCatchAll xmlns="03629e58-d017-4a64-b97f-27e4bfb2293f" xsi:nil="true"/>
    <Thumbnail xmlns="7d1724b1-b7ee-4714-9689-501c22c88e0f" xsi:nil="true"/>
    <lcf76f155ced4ddcb4097134ff3c332f xmlns="7d1724b1-b7ee-4714-9689-501c22c88e0f">
      <Terms xmlns="http://schemas.microsoft.com/office/infopath/2007/PartnerControls"/>
    </lcf76f155ced4ddcb4097134ff3c332f>
    <_Flow_SignoffStatus xmlns="7d1724b1-b7ee-4714-9689-501c22c88e0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23A5AC-56A5-4735-B469-83F57C4CD9D0}"/>
</file>

<file path=customXml/itemProps2.xml><?xml version="1.0" encoding="utf-8"?>
<ds:datastoreItem xmlns:ds="http://schemas.openxmlformats.org/officeDocument/2006/customXml" ds:itemID="{E627F051-A6CD-492C-9BC2-EAA5159ECDE4}">
  <ds:schemaRefs>
    <ds:schemaRef ds:uri="http://schemas.microsoft.com/office/2006/metadata/properties"/>
    <ds:schemaRef ds:uri="http://schemas.microsoft.com/office/infopath/2007/PartnerControls"/>
    <ds:schemaRef ds:uri="7d1724b1-b7ee-4714-9689-501c22c88e0f"/>
    <ds:schemaRef ds:uri="03629e58-d017-4a64-b97f-27e4bfb2293f"/>
  </ds:schemaRefs>
</ds:datastoreItem>
</file>

<file path=customXml/itemProps3.xml><?xml version="1.0" encoding="utf-8"?>
<ds:datastoreItem xmlns:ds="http://schemas.openxmlformats.org/officeDocument/2006/customXml" ds:itemID="{42A654AF-D469-4D3F-A8C2-E29F70EB9D81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Emily Reed</dc:creator>
  <keywords/>
  <dc:description/>
  <lastModifiedBy>Judi Bastable</lastModifiedBy>
  <revision>22</revision>
  <dcterms:created xsi:type="dcterms:W3CDTF">2023-08-29T20:23:00.0000000Z</dcterms:created>
  <dcterms:modified xsi:type="dcterms:W3CDTF">2025-05-28T17:22:07.9263907Z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0x0101006D14E30C8A60994CAD501AC317923E0B</vt:lpwstr>
  </property>
  <property fmtid="{D5CDD505-2E9C-101B-9397-08002B2CF9AE}" pid="3" name="MediaServiceImageTags">
    <vt:lpwstr/>
  </property>
</Properties>
</file>